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7B660A" w14:textId="2E29B794" w:rsidR="00DB47F7" w:rsidRPr="00AF3775" w:rsidRDefault="00DB47F7" w:rsidP="00DB47F7">
      <w:pPr>
        <w:shd w:val="clear" w:color="auto" w:fill="FFFFFF"/>
        <w:spacing w:after="0" w:line="240" w:lineRule="auto"/>
        <w:rPr>
          <w:rFonts w:ascii="Times New Roman" w:eastAsia="Times New Roman" w:hAnsi="Times New Roman" w:cs="Times New Roman"/>
          <w:b/>
          <w:bCs/>
          <w:color w:val="000000"/>
          <w:kern w:val="0"/>
          <w:sz w:val="24"/>
          <w:szCs w:val="24"/>
          <w:lang w:val="en-GB" w:eastAsia="et-EE"/>
          <w14:ligatures w14:val="none"/>
        </w:rPr>
      </w:pPr>
      <w:r w:rsidRPr="00AF3775">
        <w:rPr>
          <w:rFonts w:ascii="Times New Roman" w:eastAsia="Times New Roman" w:hAnsi="Times New Roman" w:cs="Times New Roman"/>
          <w:b/>
          <w:bCs/>
          <w:color w:val="000000"/>
          <w:kern w:val="0"/>
          <w:sz w:val="24"/>
          <w:szCs w:val="24"/>
          <w:lang w:val="en-GB" w:eastAsia="et-EE"/>
          <w14:ligatures w14:val="none"/>
        </w:rPr>
        <w:t>Additional explanation on assurance on the ERF Financing Not Linked to Cost scheme in</w:t>
      </w:r>
      <w:r w:rsidR="00DA3087" w:rsidRPr="00AF3775">
        <w:rPr>
          <w:rFonts w:ascii="Times New Roman" w:eastAsia="Times New Roman" w:hAnsi="Times New Roman" w:cs="Times New Roman"/>
          <w:b/>
          <w:bCs/>
          <w:color w:val="000000"/>
          <w:kern w:val="0"/>
          <w:sz w:val="24"/>
          <w:szCs w:val="24"/>
          <w:lang w:val="en-GB" w:eastAsia="et-EE"/>
          <w14:ligatures w14:val="none"/>
        </w:rPr>
        <w:t xml:space="preserve"> renovation of apartment buildings</w:t>
      </w:r>
    </w:p>
    <w:p w14:paraId="2AC5E16D" w14:textId="77777777" w:rsidR="00DB47F7" w:rsidRPr="00DB47F7" w:rsidRDefault="00DB47F7" w:rsidP="00DB47F7">
      <w:pPr>
        <w:shd w:val="clear" w:color="auto" w:fill="FFFFFF"/>
        <w:spacing w:after="0" w:line="240" w:lineRule="auto"/>
        <w:rPr>
          <w:rFonts w:ascii="Times New Roman" w:eastAsia="Times New Roman" w:hAnsi="Times New Roman" w:cs="Times New Roman"/>
          <w:b/>
          <w:bCs/>
          <w:color w:val="000000"/>
          <w:kern w:val="0"/>
          <w:sz w:val="24"/>
          <w:szCs w:val="24"/>
          <w:lang w:eastAsia="et-EE"/>
          <w14:ligatures w14:val="none"/>
        </w:rPr>
      </w:pPr>
    </w:p>
    <w:tbl>
      <w:tblPr>
        <w:tblStyle w:val="Kontuurtabel"/>
        <w:tblW w:w="0" w:type="auto"/>
        <w:tblLook w:val="04A0" w:firstRow="1" w:lastRow="0" w:firstColumn="1" w:lastColumn="0" w:noHBand="0" w:noVBand="1"/>
      </w:tblPr>
      <w:tblGrid>
        <w:gridCol w:w="4531"/>
        <w:gridCol w:w="4531"/>
      </w:tblGrid>
      <w:tr w:rsidR="00DB47F7" w:rsidRPr="00DB47F7" w14:paraId="18A6372B" w14:textId="77777777" w:rsidTr="00DB47F7">
        <w:tc>
          <w:tcPr>
            <w:tcW w:w="4531" w:type="dxa"/>
          </w:tcPr>
          <w:p w14:paraId="127CC06B" w14:textId="17A7AF79" w:rsidR="00DB47F7" w:rsidRPr="00AF3775" w:rsidRDefault="00DB47F7" w:rsidP="00DB47F7">
            <w:pPr>
              <w:rPr>
                <w:rFonts w:ascii="Times New Roman" w:eastAsia="Times New Roman" w:hAnsi="Times New Roman" w:cs="Times New Roman"/>
                <w:b/>
                <w:bCs/>
                <w:color w:val="000000"/>
                <w:kern w:val="0"/>
                <w:sz w:val="24"/>
                <w:szCs w:val="24"/>
                <w:lang w:val="en-GB" w:eastAsia="et-EE"/>
                <w14:ligatures w14:val="none"/>
              </w:rPr>
            </w:pPr>
            <w:r w:rsidRPr="00AF3775">
              <w:rPr>
                <w:rFonts w:ascii="Times New Roman" w:eastAsia="Times New Roman" w:hAnsi="Times New Roman" w:cs="Times New Roman"/>
                <w:b/>
                <w:bCs/>
                <w:color w:val="000000"/>
                <w:kern w:val="0"/>
                <w:sz w:val="24"/>
                <w:szCs w:val="24"/>
                <w:lang w:val="en-GB" w:eastAsia="et-EE"/>
                <w14:ligatures w14:val="none"/>
              </w:rPr>
              <w:t>Additional information</w:t>
            </w:r>
          </w:p>
        </w:tc>
        <w:tc>
          <w:tcPr>
            <w:tcW w:w="4531" w:type="dxa"/>
          </w:tcPr>
          <w:p w14:paraId="56EE8D0E" w14:textId="29D7D134" w:rsidR="00DB47F7" w:rsidRPr="00DB47F7" w:rsidRDefault="00DB47F7" w:rsidP="00DB47F7">
            <w:pPr>
              <w:rPr>
                <w:rFonts w:ascii="Times New Roman" w:eastAsia="Times New Roman" w:hAnsi="Times New Roman" w:cs="Times New Roman"/>
                <w:b/>
                <w:bCs/>
                <w:color w:val="000000"/>
                <w:kern w:val="0"/>
                <w:sz w:val="24"/>
                <w:szCs w:val="24"/>
                <w:lang w:eastAsia="et-EE"/>
                <w14:ligatures w14:val="none"/>
              </w:rPr>
            </w:pPr>
            <w:r w:rsidRPr="00DB47F7">
              <w:rPr>
                <w:rFonts w:ascii="Times New Roman" w:eastAsia="Times New Roman" w:hAnsi="Times New Roman" w:cs="Times New Roman"/>
                <w:b/>
                <w:bCs/>
                <w:color w:val="000000"/>
                <w:kern w:val="0"/>
                <w:sz w:val="24"/>
                <w:szCs w:val="24"/>
                <w:lang w:eastAsia="et-EE"/>
                <w14:ligatures w14:val="none"/>
              </w:rPr>
              <w:t>Lisainfo</w:t>
            </w:r>
          </w:p>
        </w:tc>
      </w:tr>
      <w:tr w:rsidR="00DB47F7" w:rsidRPr="00DB47F7" w14:paraId="6407798F" w14:textId="77777777" w:rsidTr="00DB47F7">
        <w:tc>
          <w:tcPr>
            <w:tcW w:w="4531" w:type="dxa"/>
          </w:tcPr>
          <w:p w14:paraId="47190037" w14:textId="1E775EF4" w:rsidR="00DB47F7" w:rsidRPr="00AF3775" w:rsidRDefault="00DB47F7" w:rsidP="00A64A8A">
            <w:pPr>
              <w:jc w:val="both"/>
              <w:rPr>
                <w:rFonts w:ascii="Times New Roman" w:eastAsia="Times New Roman" w:hAnsi="Times New Roman" w:cs="Times New Roman"/>
                <w:b/>
                <w:bCs/>
                <w:color w:val="000000"/>
                <w:kern w:val="0"/>
                <w:sz w:val="24"/>
                <w:szCs w:val="24"/>
                <w:lang w:val="en-GB" w:eastAsia="et-EE"/>
                <w14:ligatures w14:val="none"/>
              </w:rPr>
            </w:pPr>
            <w:r w:rsidRPr="00AF3775">
              <w:rPr>
                <w:rFonts w:ascii="Times New Roman" w:eastAsia="Times New Roman" w:hAnsi="Times New Roman" w:cs="Times New Roman"/>
                <w:b/>
                <w:bCs/>
                <w:color w:val="000000"/>
                <w:kern w:val="0"/>
                <w:sz w:val="24"/>
                <w:szCs w:val="24"/>
                <w:lang w:val="en-GB" w:eastAsia="et-EE"/>
                <w14:ligatures w14:val="none"/>
              </w:rPr>
              <w:t>Grant eligible activities</w:t>
            </w:r>
            <w:r w:rsidR="000F2F96">
              <w:rPr>
                <w:rFonts w:ascii="Times New Roman" w:eastAsia="Times New Roman" w:hAnsi="Times New Roman" w:cs="Times New Roman"/>
                <w:b/>
                <w:bCs/>
                <w:color w:val="000000"/>
                <w:kern w:val="0"/>
                <w:sz w:val="24"/>
                <w:szCs w:val="24"/>
                <w:lang w:val="en-GB" w:eastAsia="et-EE"/>
                <w14:ligatures w14:val="none"/>
              </w:rPr>
              <w:t xml:space="preserve"> (as listed in </w:t>
            </w:r>
            <w:hyperlink r:id="rId10" w:history="1">
              <w:r w:rsidR="000F2F96" w:rsidRPr="006E3B3C">
                <w:rPr>
                  <w:rStyle w:val="Hperlink"/>
                  <w:rFonts w:ascii="Times New Roman" w:eastAsia="Times New Roman" w:hAnsi="Times New Roman" w:cs="Times New Roman"/>
                  <w:b/>
                  <w:bCs/>
                  <w:kern w:val="0"/>
                  <w:sz w:val="24"/>
                  <w:szCs w:val="24"/>
                  <w:lang w:val="en-GB" w:eastAsia="et-EE"/>
                  <w14:ligatures w14:val="none"/>
                </w:rPr>
                <w:t xml:space="preserve">Article </w:t>
              </w:r>
              <w:r w:rsidR="006E3B3C" w:rsidRPr="006E3B3C">
                <w:rPr>
                  <w:rStyle w:val="Hperlink"/>
                  <w:rFonts w:ascii="Times New Roman" w:eastAsia="Times New Roman" w:hAnsi="Times New Roman" w:cs="Times New Roman"/>
                  <w:b/>
                  <w:bCs/>
                  <w:kern w:val="0"/>
                  <w:sz w:val="24"/>
                  <w:szCs w:val="24"/>
                  <w:lang w:val="en-GB" w:eastAsia="et-EE"/>
                  <w14:ligatures w14:val="none"/>
                </w:rPr>
                <w:t>6 in the Grant Regulation</w:t>
              </w:r>
            </w:hyperlink>
            <w:r w:rsidR="006E3B3C">
              <w:rPr>
                <w:rFonts w:ascii="Times New Roman" w:eastAsia="Times New Roman" w:hAnsi="Times New Roman" w:cs="Times New Roman"/>
                <w:b/>
                <w:bCs/>
                <w:color w:val="000000"/>
                <w:kern w:val="0"/>
                <w:sz w:val="24"/>
                <w:szCs w:val="24"/>
                <w:lang w:val="en-GB" w:eastAsia="et-EE"/>
                <w14:ligatures w14:val="none"/>
              </w:rPr>
              <w:t>)</w:t>
            </w:r>
            <w:r w:rsidRPr="00AF3775">
              <w:rPr>
                <w:rFonts w:ascii="Times New Roman" w:eastAsia="Times New Roman" w:hAnsi="Times New Roman" w:cs="Times New Roman"/>
                <w:b/>
                <w:bCs/>
                <w:color w:val="000000"/>
                <w:kern w:val="0"/>
                <w:sz w:val="24"/>
                <w:szCs w:val="24"/>
                <w:lang w:val="en-GB" w:eastAsia="et-EE"/>
                <w14:ligatures w14:val="none"/>
              </w:rPr>
              <w:t>:</w:t>
            </w:r>
          </w:p>
          <w:p w14:paraId="07F3C72D" w14:textId="77777777" w:rsidR="00DB47F7" w:rsidRPr="00AF3775" w:rsidRDefault="00DB47F7" w:rsidP="00A64A8A">
            <w:pPr>
              <w:jc w:val="both"/>
              <w:rPr>
                <w:rFonts w:ascii="Times New Roman" w:eastAsia="Times New Roman" w:hAnsi="Times New Roman" w:cs="Times New Roman"/>
                <w:color w:val="000000"/>
                <w:kern w:val="0"/>
                <w:sz w:val="24"/>
                <w:szCs w:val="24"/>
                <w:lang w:val="en-GB" w:eastAsia="et-EE"/>
                <w14:ligatures w14:val="none"/>
              </w:rPr>
            </w:pPr>
          </w:p>
          <w:p w14:paraId="0B78C50B" w14:textId="18C99207" w:rsidR="00DB47F7" w:rsidRPr="00AF3775" w:rsidRDefault="00DB47F7" w:rsidP="00A64A8A">
            <w:pPr>
              <w:numPr>
                <w:ilvl w:val="0"/>
                <w:numId w:val="3"/>
              </w:numPr>
              <w:jc w:val="both"/>
              <w:rPr>
                <w:rFonts w:ascii="Times New Roman" w:eastAsia="Times New Roman" w:hAnsi="Times New Roman" w:cs="Times New Roman"/>
                <w:color w:val="000000"/>
                <w:kern w:val="0"/>
                <w:sz w:val="24"/>
                <w:szCs w:val="24"/>
                <w:lang w:val="en-GB" w:eastAsia="et-EE"/>
                <w14:ligatures w14:val="none"/>
              </w:rPr>
            </w:pPr>
            <w:r w:rsidRPr="00AF3775">
              <w:rPr>
                <w:rFonts w:ascii="Times New Roman" w:eastAsia="Times New Roman" w:hAnsi="Times New Roman" w:cs="Times New Roman"/>
                <w:color w:val="000000"/>
                <w:kern w:val="0"/>
                <w:sz w:val="24"/>
                <w:szCs w:val="24"/>
                <w:lang w:val="en-GB" w:eastAsia="et-EE"/>
                <w14:ligatures w14:val="none"/>
              </w:rPr>
              <w:t>Reconstruction and insulation of the facade, including the design, manufacture and installation of prefabricated elements and related works.</w:t>
            </w:r>
          </w:p>
          <w:p w14:paraId="332BF796" w14:textId="77777777" w:rsidR="00DB47F7" w:rsidRPr="00AF3775" w:rsidRDefault="00DB47F7" w:rsidP="00A64A8A">
            <w:pPr>
              <w:numPr>
                <w:ilvl w:val="0"/>
                <w:numId w:val="3"/>
              </w:numPr>
              <w:jc w:val="both"/>
              <w:rPr>
                <w:rFonts w:ascii="Times New Roman" w:eastAsia="Times New Roman" w:hAnsi="Times New Roman" w:cs="Times New Roman"/>
                <w:color w:val="000000"/>
                <w:kern w:val="0"/>
                <w:sz w:val="24"/>
                <w:szCs w:val="24"/>
                <w:lang w:val="en-GB" w:eastAsia="et-EE"/>
                <w14:ligatures w14:val="none"/>
              </w:rPr>
            </w:pPr>
            <w:r w:rsidRPr="00AF3775">
              <w:rPr>
                <w:rFonts w:ascii="Times New Roman" w:eastAsia="Times New Roman" w:hAnsi="Times New Roman" w:cs="Times New Roman"/>
                <w:color w:val="000000"/>
                <w:kern w:val="0"/>
                <w:sz w:val="24"/>
                <w:szCs w:val="24"/>
                <w:lang w:val="en-GB" w:eastAsia="et-EE"/>
                <w14:ligatures w14:val="none"/>
              </w:rPr>
              <w:t>Reconstruction and replacement of balconies and loggias, installation of glass and related works.</w:t>
            </w:r>
          </w:p>
          <w:p w14:paraId="38C5FEFF" w14:textId="77777777" w:rsidR="00DB47F7" w:rsidRPr="00AF3775" w:rsidRDefault="00DB47F7" w:rsidP="00A64A8A">
            <w:pPr>
              <w:numPr>
                <w:ilvl w:val="0"/>
                <w:numId w:val="3"/>
              </w:numPr>
              <w:jc w:val="both"/>
              <w:rPr>
                <w:rFonts w:ascii="Times New Roman" w:eastAsia="Times New Roman" w:hAnsi="Times New Roman" w:cs="Times New Roman"/>
                <w:color w:val="000000"/>
                <w:kern w:val="0"/>
                <w:sz w:val="24"/>
                <w:szCs w:val="24"/>
                <w:lang w:val="en-GB" w:eastAsia="et-EE"/>
                <w14:ligatures w14:val="none"/>
              </w:rPr>
            </w:pPr>
            <w:r w:rsidRPr="00AF3775">
              <w:rPr>
                <w:rFonts w:ascii="Times New Roman" w:eastAsia="Times New Roman" w:hAnsi="Times New Roman" w:cs="Times New Roman"/>
                <w:color w:val="000000"/>
                <w:kern w:val="0"/>
                <w:sz w:val="24"/>
                <w:szCs w:val="24"/>
                <w:lang w:val="en-GB" w:eastAsia="et-EE"/>
                <w14:ligatures w14:val="none"/>
              </w:rPr>
              <w:t>Reconstruction and insulation of the roof and roof ceiling, including the design, manufacture and installation of prefabricated elements and related works.</w:t>
            </w:r>
          </w:p>
          <w:p w14:paraId="1ED45DBF" w14:textId="77777777" w:rsidR="00DB47F7" w:rsidRPr="00AF3775" w:rsidRDefault="00DB47F7" w:rsidP="00A64A8A">
            <w:pPr>
              <w:numPr>
                <w:ilvl w:val="0"/>
                <w:numId w:val="3"/>
              </w:numPr>
              <w:jc w:val="both"/>
              <w:rPr>
                <w:rFonts w:ascii="Times New Roman" w:eastAsia="Times New Roman" w:hAnsi="Times New Roman" w:cs="Times New Roman"/>
                <w:color w:val="000000"/>
                <w:kern w:val="0"/>
                <w:sz w:val="24"/>
                <w:szCs w:val="24"/>
                <w:lang w:val="en-GB" w:eastAsia="et-EE"/>
                <w14:ligatures w14:val="none"/>
              </w:rPr>
            </w:pPr>
            <w:r w:rsidRPr="00AF3775">
              <w:rPr>
                <w:rFonts w:ascii="Times New Roman" w:eastAsia="Times New Roman" w:hAnsi="Times New Roman" w:cs="Times New Roman"/>
                <w:color w:val="000000"/>
                <w:kern w:val="0"/>
                <w:sz w:val="24"/>
                <w:szCs w:val="24"/>
                <w:lang w:val="en-GB" w:eastAsia="et-EE"/>
                <w14:ligatures w14:val="none"/>
              </w:rPr>
              <w:t>Replacement or renovation of windows and exterior and fire doors and related works.</w:t>
            </w:r>
          </w:p>
          <w:p w14:paraId="541D2B72" w14:textId="77777777" w:rsidR="00DB47F7" w:rsidRPr="00AF3775" w:rsidRDefault="00DB47F7" w:rsidP="00A64A8A">
            <w:pPr>
              <w:numPr>
                <w:ilvl w:val="0"/>
                <w:numId w:val="3"/>
              </w:numPr>
              <w:jc w:val="both"/>
              <w:rPr>
                <w:rFonts w:ascii="Times New Roman" w:eastAsia="Times New Roman" w:hAnsi="Times New Roman" w:cs="Times New Roman"/>
                <w:color w:val="000000"/>
                <w:kern w:val="0"/>
                <w:sz w:val="24"/>
                <w:szCs w:val="24"/>
                <w:lang w:val="en-GB" w:eastAsia="et-EE"/>
                <w14:ligatures w14:val="none"/>
              </w:rPr>
            </w:pPr>
            <w:r w:rsidRPr="00AF3775">
              <w:rPr>
                <w:rFonts w:ascii="Times New Roman" w:eastAsia="Times New Roman" w:hAnsi="Times New Roman" w:cs="Times New Roman"/>
                <w:color w:val="000000"/>
                <w:kern w:val="0"/>
                <w:sz w:val="24"/>
                <w:szCs w:val="24"/>
                <w:lang w:val="en-GB" w:eastAsia="et-EE"/>
                <w14:ligatures w14:val="none"/>
              </w:rPr>
              <w:t>Basement reconstruction and insulation and related works.</w:t>
            </w:r>
          </w:p>
          <w:p w14:paraId="7E18A40E" w14:textId="77777777" w:rsidR="00DB47F7" w:rsidRPr="00AF3775" w:rsidRDefault="00DB47F7" w:rsidP="00A64A8A">
            <w:pPr>
              <w:numPr>
                <w:ilvl w:val="0"/>
                <w:numId w:val="3"/>
              </w:numPr>
              <w:jc w:val="both"/>
              <w:rPr>
                <w:rFonts w:ascii="Times New Roman" w:eastAsia="Times New Roman" w:hAnsi="Times New Roman" w:cs="Times New Roman"/>
                <w:color w:val="000000"/>
                <w:kern w:val="0"/>
                <w:sz w:val="24"/>
                <w:szCs w:val="24"/>
                <w:lang w:val="en-GB" w:eastAsia="et-EE"/>
                <w14:ligatures w14:val="none"/>
              </w:rPr>
            </w:pPr>
            <w:r w:rsidRPr="00AF3775">
              <w:rPr>
                <w:rFonts w:ascii="Times New Roman" w:eastAsia="Times New Roman" w:hAnsi="Times New Roman" w:cs="Times New Roman"/>
                <w:color w:val="000000"/>
                <w:kern w:val="0"/>
                <w:sz w:val="24"/>
                <w:szCs w:val="24"/>
                <w:lang w:val="en-GB" w:eastAsia="et-EE"/>
                <w14:ligatures w14:val="none"/>
              </w:rPr>
              <w:t>Foundation reconstruction and insulation and related works.</w:t>
            </w:r>
          </w:p>
          <w:p w14:paraId="125A9FA8" w14:textId="77777777" w:rsidR="00DB47F7" w:rsidRPr="00AF3775" w:rsidRDefault="00DB47F7" w:rsidP="00A64A8A">
            <w:pPr>
              <w:numPr>
                <w:ilvl w:val="0"/>
                <w:numId w:val="3"/>
              </w:numPr>
              <w:jc w:val="both"/>
              <w:rPr>
                <w:rFonts w:ascii="Times New Roman" w:eastAsia="Times New Roman" w:hAnsi="Times New Roman" w:cs="Times New Roman"/>
                <w:color w:val="000000"/>
                <w:kern w:val="0"/>
                <w:sz w:val="24"/>
                <w:szCs w:val="24"/>
                <w:lang w:val="en-GB" w:eastAsia="et-EE"/>
                <w14:ligatures w14:val="none"/>
              </w:rPr>
            </w:pPr>
            <w:r w:rsidRPr="00AF3775">
              <w:rPr>
                <w:rFonts w:ascii="Times New Roman" w:eastAsia="Times New Roman" w:hAnsi="Times New Roman" w:cs="Times New Roman"/>
                <w:color w:val="000000"/>
                <w:kern w:val="0"/>
                <w:sz w:val="24"/>
                <w:szCs w:val="24"/>
                <w:lang w:val="en-GB" w:eastAsia="et-EE"/>
                <w14:ligatures w14:val="none"/>
              </w:rPr>
              <w:t>Replacement, reconstruction and balancing of the heating system, replacement of the heating unit, preparation of the protocol for balancing the heating system and related works.</w:t>
            </w:r>
          </w:p>
          <w:p w14:paraId="39AB992B" w14:textId="77777777" w:rsidR="00DB47F7" w:rsidRPr="00AF3775" w:rsidRDefault="00DB47F7" w:rsidP="00A64A8A">
            <w:pPr>
              <w:numPr>
                <w:ilvl w:val="0"/>
                <w:numId w:val="3"/>
              </w:numPr>
              <w:jc w:val="both"/>
              <w:rPr>
                <w:rFonts w:ascii="Times New Roman" w:eastAsia="Times New Roman" w:hAnsi="Times New Roman" w:cs="Times New Roman"/>
                <w:color w:val="000000"/>
                <w:kern w:val="0"/>
                <w:sz w:val="24"/>
                <w:szCs w:val="24"/>
                <w:lang w:val="en-GB" w:eastAsia="et-EE"/>
                <w14:ligatures w14:val="none"/>
              </w:rPr>
            </w:pPr>
            <w:r w:rsidRPr="00AF3775">
              <w:rPr>
                <w:rFonts w:ascii="Times New Roman" w:eastAsia="Times New Roman" w:hAnsi="Times New Roman" w:cs="Times New Roman"/>
                <w:color w:val="000000"/>
                <w:kern w:val="0"/>
                <w:sz w:val="24"/>
                <w:szCs w:val="24"/>
                <w:lang w:val="en-GB" w:eastAsia="et-EE"/>
                <w14:ligatures w14:val="none"/>
              </w:rPr>
              <w:t>Installation, replacement or reconstruction of the water and sewage system, including the construction and reconstruction of systems necessary for the soaking, use or drainage delay of rainwater, and related works.</w:t>
            </w:r>
          </w:p>
          <w:p w14:paraId="071FD5C0" w14:textId="77777777" w:rsidR="00DB47F7" w:rsidRPr="00AF3775" w:rsidRDefault="00DB47F7" w:rsidP="00A64A8A">
            <w:pPr>
              <w:numPr>
                <w:ilvl w:val="0"/>
                <w:numId w:val="3"/>
              </w:numPr>
              <w:jc w:val="both"/>
              <w:rPr>
                <w:rFonts w:ascii="Times New Roman" w:eastAsia="Times New Roman" w:hAnsi="Times New Roman" w:cs="Times New Roman"/>
                <w:color w:val="000000"/>
                <w:kern w:val="0"/>
                <w:sz w:val="24"/>
                <w:szCs w:val="24"/>
                <w:lang w:val="en-GB" w:eastAsia="et-EE"/>
                <w14:ligatures w14:val="none"/>
              </w:rPr>
            </w:pPr>
            <w:r w:rsidRPr="00AF3775">
              <w:rPr>
                <w:rFonts w:ascii="Times New Roman" w:eastAsia="Times New Roman" w:hAnsi="Times New Roman" w:cs="Times New Roman"/>
                <w:color w:val="000000"/>
                <w:kern w:val="0"/>
                <w:sz w:val="24"/>
                <w:szCs w:val="24"/>
                <w:lang w:val="en-GB" w:eastAsia="et-EE"/>
                <w14:ligatures w14:val="none"/>
              </w:rPr>
              <w:t>Construction of a ventilation system with heat recovery or reconstruction of a ventilation system, preparation of a measurement protocol for the ventilation system and related works.</w:t>
            </w:r>
          </w:p>
          <w:p w14:paraId="6B57D308" w14:textId="77777777" w:rsidR="00DB47F7" w:rsidRPr="00AF3775" w:rsidRDefault="00DB47F7" w:rsidP="00A64A8A">
            <w:pPr>
              <w:numPr>
                <w:ilvl w:val="0"/>
                <w:numId w:val="3"/>
              </w:numPr>
              <w:jc w:val="both"/>
              <w:rPr>
                <w:rFonts w:ascii="Times New Roman" w:eastAsia="Times New Roman" w:hAnsi="Times New Roman" w:cs="Times New Roman"/>
                <w:color w:val="000000"/>
                <w:kern w:val="0"/>
                <w:sz w:val="24"/>
                <w:szCs w:val="24"/>
                <w:lang w:val="en-GB" w:eastAsia="et-EE"/>
                <w14:ligatures w14:val="none"/>
              </w:rPr>
            </w:pPr>
            <w:r w:rsidRPr="00AF3775">
              <w:rPr>
                <w:rFonts w:ascii="Times New Roman" w:eastAsia="Times New Roman" w:hAnsi="Times New Roman" w:cs="Times New Roman"/>
                <w:color w:val="000000"/>
                <w:kern w:val="0"/>
                <w:sz w:val="24"/>
                <w:szCs w:val="24"/>
                <w:lang w:val="en-GB" w:eastAsia="et-EE"/>
                <w14:ligatures w14:val="none"/>
              </w:rPr>
              <w:t>Building a cooling system or integrating a cooling unit into a central ventilation system.</w:t>
            </w:r>
          </w:p>
          <w:p w14:paraId="2347C129" w14:textId="77777777" w:rsidR="00DB47F7" w:rsidRPr="00AF3775" w:rsidRDefault="00DB47F7" w:rsidP="00A64A8A">
            <w:pPr>
              <w:numPr>
                <w:ilvl w:val="0"/>
                <w:numId w:val="3"/>
              </w:numPr>
              <w:jc w:val="both"/>
              <w:rPr>
                <w:rFonts w:ascii="Times New Roman" w:eastAsia="Times New Roman" w:hAnsi="Times New Roman" w:cs="Times New Roman"/>
                <w:color w:val="000000"/>
                <w:kern w:val="0"/>
                <w:sz w:val="24"/>
                <w:szCs w:val="24"/>
                <w:lang w:val="en-GB" w:eastAsia="et-EE"/>
                <w14:ligatures w14:val="none"/>
              </w:rPr>
            </w:pPr>
            <w:r w:rsidRPr="00AF3775">
              <w:rPr>
                <w:rFonts w:ascii="Times New Roman" w:eastAsia="Times New Roman" w:hAnsi="Times New Roman" w:cs="Times New Roman"/>
                <w:color w:val="000000"/>
                <w:kern w:val="0"/>
                <w:sz w:val="24"/>
                <w:szCs w:val="24"/>
                <w:lang w:val="en-GB" w:eastAsia="et-EE"/>
                <w14:ligatures w14:val="none"/>
              </w:rPr>
              <w:t xml:space="preserve">Acquisition and installation of equipment necessary for the use of </w:t>
            </w:r>
            <w:r w:rsidRPr="00AF3775">
              <w:rPr>
                <w:rFonts w:ascii="Times New Roman" w:eastAsia="Times New Roman" w:hAnsi="Times New Roman" w:cs="Times New Roman"/>
                <w:color w:val="000000"/>
                <w:kern w:val="0"/>
                <w:sz w:val="24"/>
                <w:szCs w:val="24"/>
                <w:lang w:val="en-GB" w:eastAsia="et-EE"/>
                <w14:ligatures w14:val="none"/>
              </w:rPr>
              <w:lastRenderedPageBreak/>
              <w:t>local renewable energy and related works.</w:t>
            </w:r>
          </w:p>
          <w:p w14:paraId="12CA0110" w14:textId="77777777" w:rsidR="00DB47F7" w:rsidRPr="00AF3775" w:rsidRDefault="00DB47F7" w:rsidP="00A64A8A">
            <w:pPr>
              <w:numPr>
                <w:ilvl w:val="0"/>
                <w:numId w:val="3"/>
              </w:numPr>
              <w:jc w:val="both"/>
              <w:rPr>
                <w:rFonts w:ascii="Times New Roman" w:eastAsia="Times New Roman" w:hAnsi="Times New Roman" w:cs="Times New Roman"/>
                <w:color w:val="000000"/>
                <w:kern w:val="0"/>
                <w:sz w:val="24"/>
                <w:szCs w:val="24"/>
                <w:lang w:val="en-GB" w:eastAsia="et-EE"/>
                <w14:ligatures w14:val="none"/>
              </w:rPr>
            </w:pPr>
            <w:r w:rsidRPr="00AF3775">
              <w:rPr>
                <w:rFonts w:ascii="Times New Roman" w:eastAsia="Times New Roman" w:hAnsi="Times New Roman" w:cs="Times New Roman"/>
                <w:color w:val="000000"/>
                <w:kern w:val="0"/>
                <w:sz w:val="24"/>
                <w:szCs w:val="24"/>
                <w:lang w:val="en-GB" w:eastAsia="et-EE"/>
                <w14:ligatures w14:val="none"/>
              </w:rPr>
              <w:t>Partial or complete reconstruction of the lift control system and drive or replacement of the lift and related works.</w:t>
            </w:r>
          </w:p>
          <w:p w14:paraId="6A977B02" w14:textId="77777777" w:rsidR="00DB47F7" w:rsidRPr="00AF3775" w:rsidRDefault="00DB47F7" w:rsidP="00A64A8A">
            <w:pPr>
              <w:numPr>
                <w:ilvl w:val="0"/>
                <w:numId w:val="3"/>
              </w:numPr>
              <w:jc w:val="both"/>
              <w:rPr>
                <w:rFonts w:ascii="Times New Roman" w:eastAsia="Times New Roman" w:hAnsi="Times New Roman" w:cs="Times New Roman"/>
                <w:color w:val="000000"/>
                <w:kern w:val="0"/>
                <w:sz w:val="24"/>
                <w:szCs w:val="24"/>
                <w:lang w:val="en-GB" w:eastAsia="et-EE"/>
                <w14:ligatures w14:val="none"/>
              </w:rPr>
            </w:pPr>
            <w:r w:rsidRPr="00AF3775">
              <w:rPr>
                <w:rFonts w:ascii="Times New Roman" w:eastAsia="Times New Roman" w:hAnsi="Times New Roman" w:cs="Times New Roman"/>
                <w:color w:val="000000"/>
                <w:kern w:val="0"/>
                <w:sz w:val="24"/>
                <w:szCs w:val="24"/>
                <w:lang w:val="en-GB" w:eastAsia="et-EE"/>
                <w14:ligatures w14:val="none"/>
              </w:rPr>
              <w:t>Replacement or reconstruction of the electrical system located in public areas, including the installation of an electric car charging infrastructure within the meaning of the Building Code and the creation of the possibility to switch the heating unit to external electrical power and related works.</w:t>
            </w:r>
          </w:p>
          <w:p w14:paraId="5056DE68" w14:textId="77777777" w:rsidR="00DB47F7" w:rsidRPr="00AF3775" w:rsidRDefault="00DB47F7" w:rsidP="00A64A8A">
            <w:pPr>
              <w:numPr>
                <w:ilvl w:val="0"/>
                <w:numId w:val="3"/>
              </w:numPr>
              <w:jc w:val="both"/>
              <w:rPr>
                <w:rFonts w:ascii="Times New Roman" w:eastAsia="Times New Roman" w:hAnsi="Times New Roman" w:cs="Times New Roman"/>
                <w:color w:val="000000"/>
                <w:kern w:val="0"/>
                <w:sz w:val="24"/>
                <w:szCs w:val="24"/>
                <w:lang w:val="en-GB" w:eastAsia="et-EE"/>
                <w14:ligatures w14:val="none"/>
              </w:rPr>
            </w:pPr>
            <w:r w:rsidRPr="00AF3775">
              <w:rPr>
                <w:rFonts w:ascii="Times New Roman" w:eastAsia="Times New Roman" w:hAnsi="Times New Roman" w:cs="Times New Roman"/>
                <w:color w:val="000000"/>
                <w:kern w:val="0"/>
                <w:sz w:val="24"/>
                <w:szCs w:val="24"/>
                <w:lang w:val="en-GB" w:eastAsia="et-EE"/>
                <w14:ligatures w14:val="none"/>
              </w:rPr>
              <w:t>Installation of the levelled insulation for windows of the common areas and apartments and the restoration of the interior finish resulting from the construction of the heating and ventilation system.</w:t>
            </w:r>
          </w:p>
          <w:p w14:paraId="2F9F1E17" w14:textId="77777777" w:rsidR="00DB47F7" w:rsidRPr="00AF3775" w:rsidRDefault="00DB47F7" w:rsidP="00A64A8A">
            <w:pPr>
              <w:numPr>
                <w:ilvl w:val="0"/>
                <w:numId w:val="3"/>
              </w:numPr>
              <w:jc w:val="both"/>
              <w:rPr>
                <w:rFonts w:ascii="Times New Roman" w:eastAsia="Times New Roman" w:hAnsi="Times New Roman" w:cs="Times New Roman"/>
                <w:color w:val="000000"/>
                <w:kern w:val="0"/>
                <w:sz w:val="24"/>
                <w:szCs w:val="24"/>
                <w:lang w:val="en-GB" w:eastAsia="et-EE"/>
                <w14:ligatures w14:val="none"/>
              </w:rPr>
            </w:pPr>
            <w:r w:rsidRPr="00AF3775">
              <w:rPr>
                <w:rFonts w:ascii="Times New Roman" w:eastAsia="Times New Roman" w:hAnsi="Times New Roman" w:cs="Times New Roman"/>
                <w:color w:val="000000"/>
                <w:kern w:val="0"/>
                <w:sz w:val="24"/>
                <w:szCs w:val="24"/>
                <w:lang w:val="en-GB" w:eastAsia="et-EE"/>
                <w14:ligatures w14:val="none"/>
              </w:rPr>
              <w:t>Construction or installation of a ramp to provide an entrance and exit for the building, reconstruction of the porch, installation of handrails, installation of a lift for the disabled and construction of a lift that complies with the standard EVS-EN 81-70 or equivalent requirements and related works.</w:t>
            </w:r>
          </w:p>
          <w:p w14:paraId="065217D3" w14:textId="77777777" w:rsidR="00DB47F7" w:rsidRPr="00AF3775" w:rsidRDefault="00DB47F7" w:rsidP="00A64A8A">
            <w:pPr>
              <w:numPr>
                <w:ilvl w:val="0"/>
                <w:numId w:val="3"/>
              </w:numPr>
              <w:jc w:val="both"/>
              <w:rPr>
                <w:rFonts w:ascii="Times New Roman" w:eastAsia="Times New Roman" w:hAnsi="Times New Roman" w:cs="Times New Roman"/>
                <w:color w:val="000000"/>
                <w:kern w:val="0"/>
                <w:sz w:val="24"/>
                <w:szCs w:val="24"/>
                <w:lang w:val="en-GB" w:eastAsia="et-EE"/>
                <w14:ligatures w14:val="none"/>
              </w:rPr>
            </w:pPr>
            <w:r w:rsidRPr="00AF3775">
              <w:rPr>
                <w:rFonts w:ascii="Times New Roman" w:eastAsia="Times New Roman" w:hAnsi="Times New Roman" w:cs="Times New Roman"/>
                <w:color w:val="000000"/>
                <w:kern w:val="0"/>
                <w:sz w:val="24"/>
                <w:szCs w:val="24"/>
                <w:lang w:val="en-GB" w:eastAsia="et-EE"/>
                <w14:ligatures w14:val="none"/>
              </w:rPr>
              <w:t>The works related to connecting the building to the district heating network within the boundaries of the property.</w:t>
            </w:r>
          </w:p>
          <w:p w14:paraId="1668A75D" w14:textId="77777777" w:rsidR="00DB47F7" w:rsidRPr="00AF3775" w:rsidRDefault="00DB47F7" w:rsidP="00A64A8A">
            <w:pPr>
              <w:numPr>
                <w:ilvl w:val="0"/>
                <w:numId w:val="3"/>
              </w:numPr>
              <w:jc w:val="both"/>
              <w:rPr>
                <w:rFonts w:ascii="Times New Roman" w:eastAsia="Times New Roman" w:hAnsi="Times New Roman" w:cs="Times New Roman"/>
                <w:color w:val="000000"/>
                <w:kern w:val="0"/>
                <w:sz w:val="24"/>
                <w:szCs w:val="24"/>
                <w:lang w:val="en-GB" w:eastAsia="et-EE"/>
                <w14:ligatures w14:val="none"/>
              </w:rPr>
            </w:pPr>
            <w:r w:rsidRPr="00AF3775">
              <w:rPr>
                <w:rFonts w:ascii="Times New Roman" w:eastAsia="Times New Roman" w:hAnsi="Times New Roman" w:cs="Times New Roman"/>
                <w:color w:val="000000"/>
                <w:kern w:val="0"/>
                <w:sz w:val="24"/>
                <w:szCs w:val="24"/>
                <w:lang w:val="en-GB" w:eastAsia="et-EE"/>
                <w14:ligatures w14:val="none"/>
              </w:rPr>
              <w:t>Construction or reconstruction of a waste building or acquisition and installation of a deep collection container.</w:t>
            </w:r>
          </w:p>
          <w:p w14:paraId="47E9469E" w14:textId="77777777" w:rsidR="00DB47F7" w:rsidRPr="00AF3775" w:rsidRDefault="00DB47F7" w:rsidP="00A64A8A">
            <w:pPr>
              <w:numPr>
                <w:ilvl w:val="0"/>
                <w:numId w:val="3"/>
              </w:numPr>
              <w:jc w:val="both"/>
              <w:rPr>
                <w:rFonts w:ascii="Times New Roman" w:eastAsia="Times New Roman" w:hAnsi="Times New Roman" w:cs="Times New Roman"/>
                <w:color w:val="000000"/>
                <w:kern w:val="0"/>
                <w:sz w:val="24"/>
                <w:szCs w:val="24"/>
                <w:lang w:val="en-GB" w:eastAsia="et-EE"/>
                <w14:ligatures w14:val="none"/>
              </w:rPr>
            </w:pPr>
            <w:r w:rsidRPr="00AF3775">
              <w:rPr>
                <w:rFonts w:ascii="Times New Roman" w:eastAsia="Times New Roman" w:hAnsi="Times New Roman" w:cs="Times New Roman"/>
                <w:color w:val="000000"/>
                <w:kern w:val="0"/>
                <w:sz w:val="24"/>
                <w:szCs w:val="24"/>
                <w:lang w:val="en-GB" w:eastAsia="et-EE"/>
                <w14:ligatures w14:val="none"/>
              </w:rPr>
              <w:t>Construction or reconstruction of a bicycle parking area.</w:t>
            </w:r>
          </w:p>
          <w:p w14:paraId="5B46FF34" w14:textId="77777777" w:rsidR="00DB47F7" w:rsidRPr="00AF3775" w:rsidRDefault="00DB47F7" w:rsidP="00A64A8A">
            <w:pPr>
              <w:numPr>
                <w:ilvl w:val="0"/>
                <w:numId w:val="3"/>
              </w:numPr>
              <w:jc w:val="both"/>
              <w:rPr>
                <w:rFonts w:ascii="Times New Roman" w:eastAsia="Times New Roman" w:hAnsi="Times New Roman" w:cs="Times New Roman"/>
                <w:color w:val="000000"/>
                <w:kern w:val="0"/>
                <w:sz w:val="24"/>
                <w:szCs w:val="24"/>
                <w:lang w:val="en-GB" w:eastAsia="et-EE"/>
                <w14:ligatures w14:val="none"/>
              </w:rPr>
            </w:pPr>
            <w:r w:rsidRPr="00AF3775">
              <w:rPr>
                <w:rFonts w:ascii="Times New Roman" w:eastAsia="Times New Roman" w:hAnsi="Times New Roman" w:cs="Times New Roman"/>
                <w:color w:val="000000"/>
                <w:kern w:val="0"/>
                <w:sz w:val="24"/>
                <w:szCs w:val="24"/>
                <w:lang w:val="en-GB" w:eastAsia="et-EE"/>
                <w14:ligatures w14:val="none"/>
              </w:rPr>
              <w:t>Acquisition and installation of necessary equipment to ensure energy supply security and fire safety and related works.</w:t>
            </w:r>
          </w:p>
          <w:p w14:paraId="4DB945A2" w14:textId="77777777" w:rsidR="00DB47F7" w:rsidRPr="00AF3775" w:rsidRDefault="00DB47F7" w:rsidP="00A64A8A">
            <w:pPr>
              <w:numPr>
                <w:ilvl w:val="0"/>
                <w:numId w:val="3"/>
              </w:numPr>
              <w:jc w:val="both"/>
              <w:rPr>
                <w:rFonts w:ascii="Times New Roman" w:eastAsia="Times New Roman" w:hAnsi="Times New Roman" w:cs="Times New Roman"/>
                <w:color w:val="000000"/>
                <w:kern w:val="0"/>
                <w:sz w:val="24"/>
                <w:szCs w:val="24"/>
                <w:lang w:val="en-GB" w:eastAsia="et-EE"/>
                <w14:ligatures w14:val="none"/>
              </w:rPr>
            </w:pPr>
            <w:r w:rsidRPr="00AF3775">
              <w:rPr>
                <w:rFonts w:ascii="Times New Roman" w:eastAsia="Times New Roman" w:hAnsi="Times New Roman" w:cs="Times New Roman"/>
                <w:color w:val="000000"/>
                <w:kern w:val="0"/>
                <w:sz w:val="24"/>
                <w:szCs w:val="24"/>
                <w:lang w:val="en-GB" w:eastAsia="et-EE"/>
                <w14:ligatures w14:val="none"/>
              </w:rPr>
              <w:t>Preparation of the construction project necessary for the execution of the works in the above-mentioned sections, including the construction survey and building audit that form the basis of the construction project.</w:t>
            </w:r>
          </w:p>
          <w:p w14:paraId="57B1263A" w14:textId="77777777" w:rsidR="00DB47F7" w:rsidRPr="00AF3775" w:rsidRDefault="00DB47F7" w:rsidP="00A64A8A">
            <w:pPr>
              <w:numPr>
                <w:ilvl w:val="0"/>
                <w:numId w:val="3"/>
              </w:numPr>
              <w:jc w:val="both"/>
              <w:rPr>
                <w:rFonts w:ascii="Times New Roman" w:eastAsia="Times New Roman" w:hAnsi="Times New Roman" w:cs="Times New Roman"/>
                <w:color w:val="000000"/>
                <w:kern w:val="0"/>
                <w:sz w:val="24"/>
                <w:szCs w:val="24"/>
                <w:lang w:val="en-GB" w:eastAsia="et-EE"/>
                <w14:ligatures w14:val="none"/>
              </w:rPr>
            </w:pPr>
            <w:r w:rsidRPr="00AF3775">
              <w:rPr>
                <w:rFonts w:ascii="Times New Roman" w:eastAsia="Times New Roman" w:hAnsi="Times New Roman" w:cs="Times New Roman"/>
                <w:color w:val="000000"/>
                <w:kern w:val="0"/>
                <w:sz w:val="24"/>
                <w:szCs w:val="24"/>
                <w:lang w:val="en-GB" w:eastAsia="et-EE"/>
                <w14:ligatures w14:val="none"/>
              </w:rPr>
              <w:lastRenderedPageBreak/>
              <w:t>Using the service of a technical consultant.</w:t>
            </w:r>
          </w:p>
          <w:p w14:paraId="421458C2" w14:textId="77777777" w:rsidR="00DB47F7" w:rsidRPr="00AF3775" w:rsidRDefault="00DB47F7" w:rsidP="00A64A8A">
            <w:pPr>
              <w:numPr>
                <w:ilvl w:val="0"/>
                <w:numId w:val="3"/>
              </w:numPr>
              <w:jc w:val="both"/>
              <w:rPr>
                <w:rFonts w:ascii="Times New Roman" w:eastAsia="Times New Roman" w:hAnsi="Times New Roman" w:cs="Times New Roman"/>
                <w:color w:val="000000"/>
                <w:kern w:val="0"/>
                <w:sz w:val="24"/>
                <w:szCs w:val="24"/>
                <w:lang w:val="en-GB" w:eastAsia="et-EE"/>
                <w14:ligatures w14:val="none"/>
              </w:rPr>
            </w:pPr>
            <w:r w:rsidRPr="00AF3775">
              <w:rPr>
                <w:rFonts w:ascii="Times New Roman" w:eastAsia="Times New Roman" w:hAnsi="Times New Roman" w:cs="Times New Roman"/>
                <w:color w:val="000000"/>
                <w:kern w:val="0"/>
                <w:sz w:val="24"/>
                <w:szCs w:val="24"/>
                <w:lang w:val="en-GB" w:eastAsia="et-EE"/>
                <w14:ligatures w14:val="none"/>
              </w:rPr>
              <w:t>Carrying out owner supervision.</w:t>
            </w:r>
          </w:p>
          <w:p w14:paraId="5268E533" w14:textId="77777777" w:rsidR="008D155A" w:rsidRPr="00AF3775" w:rsidRDefault="008D155A" w:rsidP="00A64A8A">
            <w:pPr>
              <w:jc w:val="both"/>
              <w:rPr>
                <w:rFonts w:ascii="Times New Roman" w:eastAsia="Times New Roman" w:hAnsi="Times New Roman" w:cs="Times New Roman"/>
                <w:color w:val="000000"/>
                <w:kern w:val="0"/>
                <w:sz w:val="24"/>
                <w:szCs w:val="24"/>
                <w:lang w:val="en-GB" w:eastAsia="et-EE"/>
                <w14:ligatures w14:val="none"/>
              </w:rPr>
            </w:pPr>
          </w:p>
          <w:p w14:paraId="71EDDA2F" w14:textId="77777777" w:rsidR="008D155A" w:rsidRPr="00AF3775" w:rsidRDefault="008D155A" w:rsidP="00A64A8A">
            <w:pPr>
              <w:jc w:val="both"/>
              <w:rPr>
                <w:rFonts w:ascii="Times New Roman" w:eastAsia="Times New Roman" w:hAnsi="Times New Roman" w:cs="Times New Roman"/>
                <w:color w:val="000000"/>
                <w:kern w:val="0"/>
                <w:sz w:val="24"/>
                <w:szCs w:val="24"/>
                <w:lang w:val="en-GB" w:eastAsia="et-EE"/>
                <w14:ligatures w14:val="none"/>
              </w:rPr>
            </w:pPr>
          </w:p>
          <w:p w14:paraId="396B9193" w14:textId="77777777" w:rsidR="008D155A" w:rsidRPr="00AF3775" w:rsidRDefault="008D155A" w:rsidP="00A64A8A">
            <w:pPr>
              <w:jc w:val="both"/>
              <w:rPr>
                <w:rFonts w:ascii="Times New Roman" w:eastAsia="Times New Roman" w:hAnsi="Times New Roman" w:cs="Times New Roman"/>
                <w:color w:val="000000"/>
                <w:kern w:val="0"/>
                <w:sz w:val="24"/>
                <w:szCs w:val="24"/>
                <w:lang w:val="en-GB" w:eastAsia="et-EE"/>
                <w14:ligatures w14:val="none"/>
              </w:rPr>
            </w:pPr>
          </w:p>
          <w:p w14:paraId="31A15110" w14:textId="77777777" w:rsidR="008D155A" w:rsidRPr="00AF3775" w:rsidRDefault="008D155A" w:rsidP="00A64A8A">
            <w:pPr>
              <w:jc w:val="both"/>
              <w:rPr>
                <w:rFonts w:ascii="Times New Roman" w:eastAsia="Times New Roman" w:hAnsi="Times New Roman" w:cs="Times New Roman"/>
                <w:color w:val="000000"/>
                <w:kern w:val="0"/>
                <w:sz w:val="24"/>
                <w:szCs w:val="24"/>
                <w:lang w:val="en-GB" w:eastAsia="et-EE"/>
                <w14:ligatures w14:val="none"/>
              </w:rPr>
            </w:pPr>
          </w:p>
          <w:p w14:paraId="74467A63" w14:textId="77777777" w:rsidR="008D155A" w:rsidRPr="00AF3775" w:rsidRDefault="008D155A" w:rsidP="00A64A8A">
            <w:pPr>
              <w:jc w:val="both"/>
              <w:rPr>
                <w:rFonts w:ascii="Times New Roman" w:eastAsia="Times New Roman" w:hAnsi="Times New Roman" w:cs="Times New Roman"/>
                <w:color w:val="000000"/>
                <w:kern w:val="0"/>
                <w:sz w:val="24"/>
                <w:szCs w:val="24"/>
                <w:lang w:val="en-GB" w:eastAsia="et-EE"/>
                <w14:ligatures w14:val="none"/>
              </w:rPr>
            </w:pPr>
          </w:p>
          <w:p w14:paraId="7727BBA9" w14:textId="77777777" w:rsidR="008D155A" w:rsidRPr="00AF3775" w:rsidRDefault="008D155A" w:rsidP="00A64A8A">
            <w:pPr>
              <w:jc w:val="both"/>
              <w:rPr>
                <w:rFonts w:ascii="Times New Roman" w:eastAsia="Times New Roman" w:hAnsi="Times New Roman" w:cs="Times New Roman"/>
                <w:color w:val="000000"/>
                <w:kern w:val="0"/>
                <w:sz w:val="24"/>
                <w:szCs w:val="24"/>
                <w:lang w:val="en-GB" w:eastAsia="et-EE"/>
                <w14:ligatures w14:val="none"/>
              </w:rPr>
            </w:pPr>
          </w:p>
          <w:p w14:paraId="06A8E5DE" w14:textId="77777777" w:rsidR="008D155A" w:rsidRPr="00AF3775" w:rsidRDefault="008D155A" w:rsidP="00A64A8A">
            <w:pPr>
              <w:jc w:val="both"/>
              <w:rPr>
                <w:rFonts w:ascii="Times New Roman" w:eastAsia="Times New Roman" w:hAnsi="Times New Roman" w:cs="Times New Roman"/>
                <w:color w:val="000000"/>
                <w:kern w:val="0"/>
                <w:sz w:val="24"/>
                <w:szCs w:val="24"/>
                <w:lang w:val="en-GB" w:eastAsia="et-EE"/>
                <w14:ligatures w14:val="none"/>
              </w:rPr>
            </w:pPr>
          </w:p>
          <w:p w14:paraId="7C7F3521" w14:textId="77777777" w:rsidR="008D155A" w:rsidRPr="00AF3775" w:rsidRDefault="008D155A" w:rsidP="00A64A8A">
            <w:pPr>
              <w:jc w:val="both"/>
              <w:rPr>
                <w:rFonts w:ascii="Times New Roman" w:eastAsia="Times New Roman" w:hAnsi="Times New Roman" w:cs="Times New Roman"/>
                <w:color w:val="000000"/>
                <w:kern w:val="0"/>
                <w:sz w:val="24"/>
                <w:szCs w:val="24"/>
                <w:lang w:val="en-GB" w:eastAsia="et-EE"/>
                <w14:ligatures w14:val="none"/>
              </w:rPr>
            </w:pPr>
          </w:p>
          <w:p w14:paraId="6E9444B7" w14:textId="77777777" w:rsidR="008D155A" w:rsidRPr="00AF3775" w:rsidRDefault="008D155A" w:rsidP="00A64A8A">
            <w:pPr>
              <w:jc w:val="both"/>
              <w:rPr>
                <w:rFonts w:ascii="Times New Roman" w:eastAsia="Times New Roman" w:hAnsi="Times New Roman" w:cs="Times New Roman"/>
                <w:color w:val="000000"/>
                <w:kern w:val="0"/>
                <w:sz w:val="24"/>
                <w:szCs w:val="24"/>
                <w:lang w:val="en-GB" w:eastAsia="et-EE"/>
                <w14:ligatures w14:val="none"/>
              </w:rPr>
            </w:pPr>
          </w:p>
          <w:p w14:paraId="3DF073E4" w14:textId="77777777" w:rsidR="008D155A" w:rsidRPr="00AF3775" w:rsidRDefault="008D155A" w:rsidP="00A64A8A">
            <w:pPr>
              <w:jc w:val="both"/>
              <w:rPr>
                <w:rFonts w:ascii="Times New Roman" w:eastAsia="Times New Roman" w:hAnsi="Times New Roman" w:cs="Times New Roman"/>
                <w:color w:val="000000"/>
                <w:kern w:val="0"/>
                <w:sz w:val="24"/>
                <w:szCs w:val="24"/>
                <w:lang w:val="en-GB" w:eastAsia="et-EE"/>
                <w14:ligatures w14:val="none"/>
              </w:rPr>
            </w:pPr>
          </w:p>
          <w:p w14:paraId="3E158187" w14:textId="77777777" w:rsidR="008D155A" w:rsidRPr="00AF3775" w:rsidRDefault="008D155A" w:rsidP="00A64A8A">
            <w:pPr>
              <w:jc w:val="both"/>
              <w:rPr>
                <w:rFonts w:ascii="Times New Roman" w:eastAsia="Times New Roman" w:hAnsi="Times New Roman" w:cs="Times New Roman"/>
                <w:color w:val="000000"/>
                <w:kern w:val="0"/>
                <w:sz w:val="24"/>
                <w:szCs w:val="24"/>
                <w:lang w:val="en-GB" w:eastAsia="et-EE"/>
                <w14:ligatures w14:val="none"/>
              </w:rPr>
            </w:pPr>
          </w:p>
          <w:p w14:paraId="3BC57402" w14:textId="77777777" w:rsidR="008D155A" w:rsidRPr="00AF3775" w:rsidRDefault="008D155A" w:rsidP="00A64A8A">
            <w:pPr>
              <w:jc w:val="both"/>
              <w:rPr>
                <w:rFonts w:ascii="Times New Roman" w:eastAsia="Times New Roman" w:hAnsi="Times New Roman" w:cs="Times New Roman"/>
                <w:color w:val="000000"/>
                <w:kern w:val="0"/>
                <w:sz w:val="24"/>
                <w:szCs w:val="24"/>
                <w:lang w:val="en-GB" w:eastAsia="et-EE"/>
                <w14:ligatures w14:val="none"/>
              </w:rPr>
            </w:pPr>
          </w:p>
          <w:p w14:paraId="23DBC427" w14:textId="77777777" w:rsidR="008D155A" w:rsidRPr="00AF3775" w:rsidRDefault="008D155A" w:rsidP="00A64A8A">
            <w:pPr>
              <w:jc w:val="both"/>
              <w:rPr>
                <w:rFonts w:ascii="Times New Roman" w:eastAsia="Times New Roman" w:hAnsi="Times New Roman" w:cs="Times New Roman"/>
                <w:color w:val="000000"/>
                <w:kern w:val="0"/>
                <w:sz w:val="24"/>
                <w:szCs w:val="24"/>
                <w:lang w:val="en-GB" w:eastAsia="et-EE"/>
                <w14:ligatures w14:val="none"/>
              </w:rPr>
            </w:pPr>
          </w:p>
          <w:p w14:paraId="44921C2A" w14:textId="77777777" w:rsidR="008D155A" w:rsidRPr="00AF3775" w:rsidRDefault="008D155A" w:rsidP="00A64A8A">
            <w:pPr>
              <w:jc w:val="both"/>
              <w:rPr>
                <w:rFonts w:ascii="Times New Roman" w:eastAsia="Times New Roman" w:hAnsi="Times New Roman" w:cs="Times New Roman"/>
                <w:color w:val="000000"/>
                <w:kern w:val="0"/>
                <w:sz w:val="24"/>
                <w:szCs w:val="24"/>
                <w:lang w:val="en-GB" w:eastAsia="et-EE"/>
                <w14:ligatures w14:val="none"/>
              </w:rPr>
            </w:pPr>
          </w:p>
          <w:p w14:paraId="219DF494" w14:textId="53537A92" w:rsidR="00DB47F7" w:rsidRPr="00AF3775" w:rsidRDefault="00DB47F7" w:rsidP="00A64A8A">
            <w:pPr>
              <w:jc w:val="both"/>
              <w:rPr>
                <w:rFonts w:ascii="Times New Roman" w:eastAsia="Times New Roman" w:hAnsi="Times New Roman" w:cs="Times New Roman"/>
                <w:color w:val="000000"/>
                <w:kern w:val="0"/>
                <w:sz w:val="24"/>
                <w:szCs w:val="24"/>
                <w:lang w:val="en-GB" w:eastAsia="et-EE"/>
                <w14:ligatures w14:val="none"/>
              </w:rPr>
            </w:pPr>
            <w:r w:rsidRPr="00AF3775">
              <w:rPr>
                <w:rFonts w:ascii="Times New Roman" w:eastAsia="Times New Roman" w:hAnsi="Times New Roman" w:cs="Times New Roman"/>
                <w:color w:val="000000"/>
                <w:kern w:val="0"/>
                <w:sz w:val="24"/>
                <w:szCs w:val="24"/>
                <w:lang w:val="en-GB" w:eastAsia="et-EE"/>
                <w14:ligatures w14:val="none"/>
              </w:rPr>
              <w:t>Replacement of a gas or electric heating device in the heating system of an apartment building with a heating device using renewable energy sources or connecting said apartment building to a district heating network is allowed as a single grant eligible activity. When giving grants for the mentioned activity, no time limit is applied to the apartment building being taken into use.</w:t>
            </w:r>
          </w:p>
          <w:p w14:paraId="2A08B78A" w14:textId="77777777" w:rsidR="00DB47F7" w:rsidRPr="00AF3775" w:rsidRDefault="00DB47F7" w:rsidP="00A64A8A">
            <w:pPr>
              <w:jc w:val="both"/>
              <w:rPr>
                <w:rFonts w:ascii="Times New Roman" w:eastAsia="Times New Roman" w:hAnsi="Times New Roman" w:cs="Times New Roman"/>
                <w:color w:val="000000"/>
                <w:kern w:val="0"/>
                <w:sz w:val="24"/>
                <w:szCs w:val="24"/>
                <w:lang w:val="en-GB" w:eastAsia="et-EE"/>
                <w14:ligatures w14:val="none"/>
              </w:rPr>
            </w:pPr>
          </w:p>
        </w:tc>
        <w:tc>
          <w:tcPr>
            <w:tcW w:w="4531" w:type="dxa"/>
          </w:tcPr>
          <w:p w14:paraId="0C4F096F" w14:textId="3B639CF7" w:rsidR="00DB47F7" w:rsidRDefault="00DB47F7" w:rsidP="00A64A8A">
            <w:pPr>
              <w:jc w:val="both"/>
              <w:rPr>
                <w:rFonts w:ascii="Times New Roman" w:eastAsia="Times New Roman" w:hAnsi="Times New Roman" w:cs="Times New Roman"/>
                <w:b/>
                <w:bCs/>
                <w:color w:val="000000"/>
                <w:kern w:val="0"/>
                <w:sz w:val="24"/>
                <w:szCs w:val="24"/>
                <w:lang w:eastAsia="et-EE"/>
                <w14:ligatures w14:val="none"/>
              </w:rPr>
            </w:pPr>
            <w:r>
              <w:rPr>
                <w:rFonts w:ascii="Times New Roman" w:eastAsia="Times New Roman" w:hAnsi="Times New Roman" w:cs="Times New Roman"/>
                <w:b/>
                <w:bCs/>
                <w:color w:val="000000"/>
                <w:kern w:val="0"/>
                <w:sz w:val="24"/>
                <w:szCs w:val="24"/>
                <w:lang w:eastAsia="et-EE"/>
                <w14:ligatures w14:val="none"/>
              </w:rPr>
              <w:lastRenderedPageBreak/>
              <w:t>Toetatavad tegevused</w:t>
            </w:r>
            <w:r w:rsidR="00EC2CDC">
              <w:rPr>
                <w:rFonts w:ascii="Times New Roman" w:eastAsia="Times New Roman" w:hAnsi="Times New Roman" w:cs="Times New Roman"/>
                <w:b/>
                <w:bCs/>
                <w:color w:val="000000"/>
                <w:kern w:val="0"/>
                <w:sz w:val="24"/>
                <w:szCs w:val="24"/>
                <w:lang w:eastAsia="et-EE"/>
                <w14:ligatures w14:val="none"/>
              </w:rPr>
              <w:t xml:space="preserve"> (vastavalt </w:t>
            </w:r>
            <w:hyperlink r:id="rId11" w:history="1">
              <w:r w:rsidR="00EC2CDC" w:rsidRPr="001C055F">
                <w:rPr>
                  <w:rStyle w:val="Hperlink"/>
                  <w:rFonts w:ascii="Times New Roman" w:eastAsia="Times New Roman" w:hAnsi="Times New Roman" w:cs="Times New Roman"/>
                  <w:b/>
                  <w:bCs/>
                  <w:kern w:val="0"/>
                  <w:sz w:val="24"/>
                  <w:szCs w:val="24"/>
                  <w:lang w:eastAsia="et-EE"/>
                  <w14:ligatures w14:val="none"/>
                </w:rPr>
                <w:t>toetuse määruse</w:t>
              </w:r>
            </w:hyperlink>
            <w:r w:rsidR="00EC2CDC">
              <w:rPr>
                <w:rFonts w:ascii="Times New Roman" w:eastAsia="Times New Roman" w:hAnsi="Times New Roman" w:cs="Times New Roman"/>
                <w:b/>
                <w:bCs/>
                <w:color w:val="000000"/>
                <w:kern w:val="0"/>
                <w:sz w:val="24"/>
                <w:szCs w:val="24"/>
                <w:lang w:eastAsia="et-EE"/>
                <w14:ligatures w14:val="none"/>
              </w:rPr>
              <w:t xml:space="preserve"> paragrahvis 6 toodule)</w:t>
            </w:r>
            <w:r>
              <w:rPr>
                <w:rFonts w:ascii="Times New Roman" w:eastAsia="Times New Roman" w:hAnsi="Times New Roman" w:cs="Times New Roman"/>
                <w:b/>
                <w:bCs/>
                <w:color w:val="000000"/>
                <w:kern w:val="0"/>
                <w:sz w:val="24"/>
                <w:szCs w:val="24"/>
                <w:lang w:eastAsia="et-EE"/>
                <w14:ligatures w14:val="none"/>
              </w:rPr>
              <w:t>:</w:t>
            </w:r>
          </w:p>
          <w:p w14:paraId="04AB23F5" w14:textId="77777777" w:rsidR="00DB47F7" w:rsidRPr="00DB47F7" w:rsidRDefault="00DB47F7" w:rsidP="00A64A8A">
            <w:pPr>
              <w:jc w:val="both"/>
              <w:rPr>
                <w:rFonts w:ascii="Times New Roman" w:eastAsia="Times New Roman" w:hAnsi="Times New Roman" w:cs="Times New Roman"/>
                <w:color w:val="000000"/>
                <w:kern w:val="0"/>
                <w:sz w:val="24"/>
                <w:szCs w:val="24"/>
                <w:lang w:eastAsia="et-EE"/>
                <w14:ligatures w14:val="none"/>
              </w:rPr>
            </w:pPr>
          </w:p>
          <w:p w14:paraId="62BD0AA1" w14:textId="2E2CB867" w:rsidR="00DB47F7" w:rsidRDefault="00DB47F7" w:rsidP="00A64A8A">
            <w:pPr>
              <w:pStyle w:val="Loendilik"/>
              <w:numPr>
                <w:ilvl w:val="0"/>
                <w:numId w:val="2"/>
              </w:numPr>
              <w:jc w:val="both"/>
              <w:rPr>
                <w:rFonts w:ascii="Times New Roman" w:eastAsia="Times New Roman" w:hAnsi="Times New Roman" w:cs="Times New Roman"/>
                <w:color w:val="000000"/>
                <w:kern w:val="0"/>
                <w:sz w:val="24"/>
                <w:szCs w:val="24"/>
                <w:lang w:eastAsia="et-EE"/>
                <w14:ligatures w14:val="none"/>
              </w:rPr>
            </w:pPr>
            <w:r w:rsidRPr="00DB47F7">
              <w:rPr>
                <w:rFonts w:ascii="Times New Roman" w:eastAsia="Times New Roman" w:hAnsi="Times New Roman" w:cs="Times New Roman"/>
                <w:color w:val="000000"/>
                <w:kern w:val="0"/>
                <w:sz w:val="24"/>
                <w:szCs w:val="24"/>
                <w:lang w:eastAsia="et-EE"/>
                <w14:ligatures w14:val="none"/>
              </w:rPr>
              <w:t>Fassaadi rekonstrueerimine ja soojustamine, sealhulgas eeltoodetud elementide projekteerimine, valmistamine ja paigaldamine, ning nendega kaasnevad tööd.</w:t>
            </w:r>
          </w:p>
          <w:p w14:paraId="4D0D584D" w14:textId="77777777" w:rsidR="00DB47F7" w:rsidRDefault="00DB47F7" w:rsidP="00A64A8A">
            <w:pPr>
              <w:pStyle w:val="Loendilik"/>
              <w:numPr>
                <w:ilvl w:val="0"/>
                <w:numId w:val="2"/>
              </w:numPr>
              <w:jc w:val="both"/>
              <w:rPr>
                <w:rFonts w:ascii="Times New Roman" w:eastAsia="Times New Roman" w:hAnsi="Times New Roman" w:cs="Times New Roman"/>
                <w:color w:val="000000"/>
                <w:kern w:val="0"/>
                <w:sz w:val="24"/>
                <w:szCs w:val="24"/>
                <w:lang w:eastAsia="et-EE"/>
                <w14:ligatures w14:val="none"/>
              </w:rPr>
            </w:pPr>
            <w:r w:rsidRPr="00DB47F7">
              <w:rPr>
                <w:rFonts w:ascii="Times New Roman" w:eastAsia="Times New Roman" w:hAnsi="Times New Roman" w:cs="Times New Roman"/>
                <w:color w:val="000000"/>
                <w:kern w:val="0"/>
                <w:sz w:val="24"/>
                <w:szCs w:val="24"/>
                <w:lang w:eastAsia="et-EE"/>
                <w14:ligatures w14:val="none"/>
              </w:rPr>
              <w:t>Rõdude ja lodžade rekonstrueerimine ja asendamine, klaasi paigaldamine ning nendega kaasnevad tööd.</w:t>
            </w:r>
          </w:p>
          <w:p w14:paraId="6D79CADD" w14:textId="77777777" w:rsidR="00DB47F7" w:rsidRDefault="00DB47F7" w:rsidP="00A64A8A">
            <w:pPr>
              <w:pStyle w:val="Loendilik"/>
              <w:numPr>
                <w:ilvl w:val="0"/>
                <w:numId w:val="2"/>
              </w:numPr>
              <w:jc w:val="both"/>
              <w:rPr>
                <w:rFonts w:ascii="Times New Roman" w:eastAsia="Times New Roman" w:hAnsi="Times New Roman" w:cs="Times New Roman"/>
                <w:color w:val="000000"/>
                <w:kern w:val="0"/>
                <w:sz w:val="24"/>
                <w:szCs w:val="24"/>
                <w:lang w:eastAsia="et-EE"/>
                <w14:ligatures w14:val="none"/>
              </w:rPr>
            </w:pPr>
            <w:r w:rsidRPr="00DB47F7">
              <w:rPr>
                <w:rFonts w:ascii="Times New Roman" w:eastAsia="Times New Roman" w:hAnsi="Times New Roman" w:cs="Times New Roman"/>
                <w:color w:val="000000"/>
                <w:kern w:val="0"/>
                <w:sz w:val="24"/>
                <w:szCs w:val="24"/>
                <w:lang w:eastAsia="et-EE"/>
                <w14:ligatures w14:val="none"/>
              </w:rPr>
              <w:t>Katuse ja katuslae rekonstrueerimine ja soojustamine, sealhulgas eeltoodetud elementide projekteerimine, valmistamine ja paigaldamine, ning nendega kaasnevad tööd.</w:t>
            </w:r>
          </w:p>
          <w:p w14:paraId="1955A519" w14:textId="77777777" w:rsidR="00DB47F7" w:rsidRDefault="00DB47F7" w:rsidP="00A64A8A">
            <w:pPr>
              <w:pStyle w:val="Loendilik"/>
              <w:numPr>
                <w:ilvl w:val="0"/>
                <w:numId w:val="2"/>
              </w:numPr>
              <w:jc w:val="both"/>
              <w:rPr>
                <w:rFonts w:ascii="Times New Roman" w:eastAsia="Times New Roman" w:hAnsi="Times New Roman" w:cs="Times New Roman"/>
                <w:color w:val="000000"/>
                <w:kern w:val="0"/>
                <w:sz w:val="24"/>
                <w:szCs w:val="24"/>
                <w:lang w:eastAsia="et-EE"/>
                <w14:ligatures w14:val="none"/>
              </w:rPr>
            </w:pPr>
            <w:r w:rsidRPr="00DB47F7">
              <w:rPr>
                <w:rFonts w:ascii="Times New Roman" w:eastAsia="Times New Roman" w:hAnsi="Times New Roman" w:cs="Times New Roman"/>
                <w:color w:val="000000"/>
                <w:kern w:val="0"/>
                <w:sz w:val="24"/>
                <w:szCs w:val="24"/>
                <w:lang w:eastAsia="et-EE"/>
                <w14:ligatures w14:val="none"/>
              </w:rPr>
              <w:t xml:space="preserve">Akende ning </w:t>
            </w:r>
            <w:proofErr w:type="spellStart"/>
            <w:r w:rsidRPr="00DB47F7">
              <w:rPr>
                <w:rFonts w:ascii="Times New Roman" w:eastAsia="Times New Roman" w:hAnsi="Times New Roman" w:cs="Times New Roman"/>
                <w:color w:val="000000"/>
                <w:kern w:val="0"/>
                <w:sz w:val="24"/>
                <w:szCs w:val="24"/>
                <w:lang w:eastAsia="et-EE"/>
                <w14:ligatures w14:val="none"/>
              </w:rPr>
              <w:t>välis</w:t>
            </w:r>
            <w:proofErr w:type="spellEnd"/>
            <w:r w:rsidRPr="00DB47F7">
              <w:rPr>
                <w:rFonts w:ascii="Times New Roman" w:eastAsia="Times New Roman" w:hAnsi="Times New Roman" w:cs="Times New Roman"/>
                <w:color w:val="000000"/>
                <w:kern w:val="0"/>
                <w:sz w:val="24"/>
                <w:szCs w:val="24"/>
                <w:lang w:eastAsia="et-EE"/>
                <w14:ligatures w14:val="none"/>
              </w:rPr>
              <w:t>- ja tuletõkkeuste vahetamine või renoveerimine ning nendega kaasnevad tööd.</w:t>
            </w:r>
          </w:p>
          <w:p w14:paraId="0F49FFD0" w14:textId="77777777" w:rsidR="00DB47F7" w:rsidRDefault="00DB47F7" w:rsidP="00A64A8A">
            <w:pPr>
              <w:pStyle w:val="Loendilik"/>
              <w:numPr>
                <w:ilvl w:val="0"/>
                <w:numId w:val="2"/>
              </w:numPr>
              <w:jc w:val="both"/>
              <w:rPr>
                <w:rFonts w:ascii="Times New Roman" w:eastAsia="Times New Roman" w:hAnsi="Times New Roman" w:cs="Times New Roman"/>
                <w:color w:val="000000"/>
                <w:kern w:val="0"/>
                <w:sz w:val="24"/>
                <w:szCs w:val="24"/>
                <w:lang w:eastAsia="et-EE"/>
                <w14:ligatures w14:val="none"/>
              </w:rPr>
            </w:pPr>
            <w:r w:rsidRPr="00DB47F7">
              <w:rPr>
                <w:rFonts w:ascii="Times New Roman" w:eastAsia="Times New Roman" w:hAnsi="Times New Roman" w:cs="Times New Roman"/>
                <w:color w:val="000000"/>
                <w:kern w:val="0"/>
                <w:sz w:val="24"/>
                <w:szCs w:val="24"/>
                <w:lang w:eastAsia="et-EE"/>
                <w14:ligatures w14:val="none"/>
              </w:rPr>
              <w:t>Keldri rekonstrueerimine ja soojustamine ning nendega kaasnevad tööd.</w:t>
            </w:r>
          </w:p>
          <w:p w14:paraId="1083B80A" w14:textId="77777777" w:rsidR="00DB47F7" w:rsidRDefault="00DB47F7" w:rsidP="00A64A8A">
            <w:pPr>
              <w:pStyle w:val="Loendilik"/>
              <w:numPr>
                <w:ilvl w:val="0"/>
                <w:numId w:val="2"/>
              </w:numPr>
              <w:jc w:val="both"/>
              <w:rPr>
                <w:rFonts w:ascii="Times New Roman" w:eastAsia="Times New Roman" w:hAnsi="Times New Roman" w:cs="Times New Roman"/>
                <w:color w:val="000000"/>
                <w:kern w:val="0"/>
                <w:sz w:val="24"/>
                <w:szCs w:val="24"/>
                <w:lang w:eastAsia="et-EE"/>
                <w14:ligatures w14:val="none"/>
              </w:rPr>
            </w:pPr>
            <w:r w:rsidRPr="00DB47F7">
              <w:rPr>
                <w:rFonts w:ascii="Times New Roman" w:eastAsia="Times New Roman" w:hAnsi="Times New Roman" w:cs="Times New Roman"/>
                <w:color w:val="000000"/>
                <w:kern w:val="0"/>
                <w:sz w:val="24"/>
                <w:szCs w:val="24"/>
                <w:lang w:eastAsia="et-EE"/>
                <w14:ligatures w14:val="none"/>
              </w:rPr>
              <w:t>Vundamendi rekonstrueerimine ja soojustamine ning nendega kaasnevad tööd.</w:t>
            </w:r>
          </w:p>
          <w:p w14:paraId="35AEC3E8" w14:textId="77777777" w:rsidR="00DB47F7" w:rsidRDefault="00DB47F7" w:rsidP="00A64A8A">
            <w:pPr>
              <w:pStyle w:val="Loendilik"/>
              <w:numPr>
                <w:ilvl w:val="0"/>
                <w:numId w:val="2"/>
              </w:numPr>
              <w:jc w:val="both"/>
              <w:rPr>
                <w:rFonts w:ascii="Times New Roman" w:eastAsia="Times New Roman" w:hAnsi="Times New Roman" w:cs="Times New Roman"/>
                <w:color w:val="000000"/>
                <w:kern w:val="0"/>
                <w:sz w:val="24"/>
                <w:szCs w:val="24"/>
                <w:lang w:eastAsia="et-EE"/>
                <w14:ligatures w14:val="none"/>
              </w:rPr>
            </w:pPr>
            <w:r w:rsidRPr="00DB47F7">
              <w:rPr>
                <w:rFonts w:ascii="Times New Roman" w:eastAsia="Times New Roman" w:hAnsi="Times New Roman" w:cs="Times New Roman"/>
                <w:color w:val="000000"/>
                <w:kern w:val="0"/>
                <w:sz w:val="24"/>
                <w:szCs w:val="24"/>
                <w:lang w:eastAsia="et-EE"/>
                <w14:ligatures w14:val="none"/>
              </w:rPr>
              <w:t>Küttesüsteemi asendamine, rekonstrueerimine ja tasakaalustamine, soojussõlme asendamine, küttesüsteemi tasakaalustamise protokolli koostamine ning nendega kaasnevad tööd.</w:t>
            </w:r>
          </w:p>
          <w:p w14:paraId="7FBA99D9" w14:textId="77777777" w:rsidR="00DB47F7" w:rsidRDefault="00DB47F7" w:rsidP="00A64A8A">
            <w:pPr>
              <w:pStyle w:val="Loendilik"/>
              <w:numPr>
                <w:ilvl w:val="0"/>
                <w:numId w:val="2"/>
              </w:numPr>
              <w:jc w:val="both"/>
              <w:rPr>
                <w:rFonts w:ascii="Times New Roman" w:eastAsia="Times New Roman" w:hAnsi="Times New Roman" w:cs="Times New Roman"/>
                <w:color w:val="000000"/>
                <w:kern w:val="0"/>
                <w:sz w:val="24"/>
                <w:szCs w:val="24"/>
                <w:lang w:eastAsia="et-EE"/>
                <w14:ligatures w14:val="none"/>
              </w:rPr>
            </w:pPr>
            <w:r w:rsidRPr="00DB47F7">
              <w:rPr>
                <w:rFonts w:ascii="Times New Roman" w:eastAsia="Times New Roman" w:hAnsi="Times New Roman" w:cs="Times New Roman"/>
                <w:color w:val="000000"/>
                <w:kern w:val="0"/>
                <w:sz w:val="24"/>
                <w:szCs w:val="24"/>
                <w:lang w:eastAsia="et-EE"/>
                <w14:ligatures w14:val="none"/>
              </w:rPr>
              <w:t>Veesüsteemi hoone vee sisendist kuni korteri veearvestini ja kanalisatsioonisüsteemi korteri ühendusetest kanalisatsiooni püstikutega kuni esimese välise kogumiskaevuni paigaldamine, asendamine või rekonstrueerimine, sealhulgas sadevee immutamiseks, kasutuselevõtuks või äravoolu viibe tekitamiseks vajalike süsteemide rajamine ja rekonstrueerimine, ning nendega kaasnevad tööd.</w:t>
            </w:r>
          </w:p>
          <w:p w14:paraId="2C9B07FA" w14:textId="77777777" w:rsidR="00DB47F7" w:rsidRDefault="00DB47F7" w:rsidP="00A64A8A">
            <w:pPr>
              <w:pStyle w:val="Loendilik"/>
              <w:numPr>
                <w:ilvl w:val="0"/>
                <w:numId w:val="2"/>
              </w:numPr>
              <w:jc w:val="both"/>
              <w:rPr>
                <w:rFonts w:ascii="Times New Roman" w:eastAsia="Times New Roman" w:hAnsi="Times New Roman" w:cs="Times New Roman"/>
                <w:color w:val="000000"/>
                <w:kern w:val="0"/>
                <w:sz w:val="24"/>
                <w:szCs w:val="24"/>
                <w:lang w:eastAsia="et-EE"/>
                <w14:ligatures w14:val="none"/>
              </w:rPr>
            </w:pPr>
            <w:r w:rsidRPr="00DB47F7">
              <w:rPr>
                <w:rFonts w:ascii="Times New Roman" w:eastAsia="Times New Roman" w:hAnsi="Times New Roman" w:cs="Times New Roman"/>
                <w:color w:val="000000"/>
                <w:kern w:val="0"/>
                <w:sz w:val="24"/>
                <w:szCs w:val="24"/>
                <w:lang w:eastAsia="et-EE"/>
                <w14:ligatures w14:val="none"/>
              </w:rPr>
              <w:lastRenderedPageBreak/>
              <w:t>Soojustagastusega ventilatsioonisüsteemi ehitamine või ventilatsioonisüsteemi rekonstrueerimine, ventilatsioonisüsteemi mõõdistamise protokolli koostamine ning nendega kaasnevad tööd.</w:t>
            </w:r>
          </w:p>
          <w:p w14:paraId="07E0EC10" w14:textId="77777777" w:rsidR="00DB47F7" w:rsidRDefault="00DB47F7" w:rsidP="00A64A8A">
            <w:pPr>
              <w:pStyle w:val="Loendilik"/>
              <w:numPr>
                <w:ilvl w:val="0"/>
                <w:numId w:val="2"/>
              </w:numPr>
              <w:jc w:val="both"/>
              <w:rPr>
                <w:rFonts w:ascii="Times New Roman" w:eastAsia="Times New Roman" w:hAnsi="Times New Roman" w:cs="Times New Roman"/>
                <w:color w:val="000000"/>
                <w:kern w:val="0"/>
                <w:sz w:val="24"/>
                <w:szCs w:val="24"/>
                <w:lang w:eastAsia="et-EE"/>
                <w14:ligatures w14:val="none"/>
              </w:rPr>
            </w:pPr>
            <w:r w:rsidRPr="00DB47F7">
              <w:rPr>
                <w:rFonts w:ascii="Times New Roman" w:eastAsia="Times New Roman" w:hAnsi="Times New Roman" w:cs="Times New Roman"/>
                <w:color w:val="000000"/>
                <w:kern w:val="0"/>
                <w:sz w:val="24"/>
                <w:szCs w:val="24"/>
                <w:lang w:eastAsia="et-EE"/>
                <w14:ligatures w14:val="none"/>
              </w:rPr>
              <w:t>Jahutussüsteemi ehitamine või jahutusseadme integreerimine tsentraalsesse ventilatsioonisüsteemi.</w:t>
            </w:r>
          </w:p>
          <w:p w14:paraId="0501C342" w14:textId="77777777" w:rsidR="00DB47F7" w:rsidRDefault="00DB47F7" w:rsidP="00A64A8A">
            <w:pPr>
              <w:pStyle w:val="Loendilik"/>
              <w:numPr>
                <w:ilvl w:val="0"/>
                <w:numId w:val="2"/>
              </w:numPr>
              <w:jc w:val="both"/>
              <w:rPr>
                <w:rFonts w:ascii="Times New Roman" w:eastAsia="Times New Roman" w:hAnsi="Times New Roman" w:cs="Times New Roman"/>
                <w:color w:val="000000"/>
                <w:kern w:val="0"/>
                <w:sz w:val="24"/>
                <w:szCs w:val="24"/>
                <w:lang w:eastAsia="et-EE"/>
                <w14:ligatures w14:val="none"/>
              </w:rPr>
            </w:pPr>
            <w:r w:rsidRPr="00DB47F7">
              <w:rPr>
                <w:rFonts w:ascii="Times New Roman" w:eastAsia="Times New Roman" w:hAnsi="Times New Roman" w:cs="Times New Roman"/>
                <w:color w:val="000000"/>
                <w:kern w:val="0"/>
                <w:sz w:val="24"/>
                <w:szCs w:val="24"/>
                <w:lang w:eastAsia="et-EE"/>
                <w14:ligatures w14:val="none"/>
              </w:rPr>
              <w:t>Lokaalse taastuvenergia kasutamiseks vajalike seadmete soetamine ja paigaldamine ja sellega kaasnevad tööd.</w:t>
            </w:r>
          </w:p>
          <w:p w14:paraId="22B0204A" w14:textId="77777777" w:rsidR="00DB47F7" w:rsidRDefault="00DB47F7" w:rsidP="00A64A8A">
            <w:pPr>
              <w:pStyle w:val="Loendilik"/>
              <w:numPr>
                <w:ilvl w:val="0"/>
                <w:numId w:val="2"/>
              </w:numPr>
              <w:jc w:val="both"/>
              <w:rPr>
                <w:rFonts w:ascii="Times New Roman" w:eastAsia="Times New Roman" w:hAnsi="Times New Roman" w:cs="Times New Roman"/>
                <w:color w:val="000000"/>
                <w:kern w:val="0"/>
                <w:sz w:val="24"/>
                <w:szCs w:val="24"/>
                <w:lang w:eastAsia="et-EE"/>
                <w14:ligatures w14:val="none"/>
              </w:rPr>
            </w:pPr>
            <w:r w:rsidRPr="00DB47F7">
              <w:rPr>
                <w:rFonts w:ascii="Times New Roman" w:eastAsia="Times New Roman" w:hAnsi="Times New Roman" w:cs="Times New Roman"/>
                <w:color w:val="000000"/>
                <w:kern w:val="0"/>
                <w:sz w:val="24"/>
                <w:szCs w:val="24"/>
                <w:lang w:eastAsia="et-EE"/>
                <w14:ligatures w14:val="none"/>
              </w:rPr>
              <w:t>Lifti juhtimissüsteemi ja ajami osaline või täielik rekonstrueerimine või lifti asendamine ning nendega kaasnevad tööd.</w:t>
            </w:r>
          </w:p>
          <w:p w14:paraId="03D66411" w14:textId="77777777" w:rsidR="00DB47F7" w:rsidRDefault="00DB47F7" w:rsidP="00A64A8A">
            <w:pPr>
              <w:pStyle w:val="Loendilik"/>
              <w:numPr>
                <w:ilvl w:val="0"/>
                <w:numId w:val="2"/>
              </w:numPr>
              <w:jc w:val="both"/>
              <w:rPr>
                <w:rFonts w:ascii="Times New Roman" w:eastAsia="Times New Roman" w:hAnsi="Times New Roman" w:cs="Times New Roman"/>
                <w:color w:val="000000"/>
                <w:kern w:val="0"/>
                <w:sz w:val="24"/>
                <w:szCs w:val="24"/>
                <w:lang w:eastAsia="et-EE"/>
                <w14:ligatures w14:val="none"/>
              </w:rPr>
            </w:pPr>
            <w:r w:rsidRPr="00DB47F7">
              <w:rPr>
                <w:rFonts w:ascii="Times New Roman" w:eastAsia="Times New Roman" w:hAnsi="Times New Roman" w:cs="Times New Roman"/>
                <w:color w:val="000000"/>
                <w:kern w:val="0"/>
                <w:sz w:val="24"/>
                <w:szCs w:val="24"/>
                <w:lang w:eastAsia="et-EE"/>
                <w14:ligatures w14:val="none"/>
              </w:rPr>
              <w:t>Üldkasutatavatel pindadel asuva elektrisüsteemi hoone liitumiskilbist kuni korterite elektriarvestini asendamine või rekonstrueerimine, sealhulgas ehitusseadustiku tähenduses elektriauto laadimistaristu paigaldamine ja soojussõlme välisele elektritoitele ümberlülitamise võimaluse loomine, ning nendega kaasnevad tööd.</w:t>
            </w:r>
          </w:p>
          <w:p w14:paraId="0727D255" w14:textId="77777777" w:rsidR="00DB47F7" w:rsidRDefault="00DB47F7" w:rsidP="00A64A8A">
            <w:pPr>
              <w:pStyle w:val="Loendilik"/>
              <w:numPr>
                <w:ilvl w:val="0"/>
                <w:numId w:val="2"/>
              </w:numPr>
              <w:jc w:val="both"/>
              <w:rPr>
                <w:rFonts w:ascii="Times New Roman" w:eastAsia="Times New Roman" w:hAnsi="Times New Roman" w:cs="Times New Roman"/>
                <w:color w:val="000000"/>
                <w:kern w:val="0"/>
                <w:sz w:val="24"/>
                <w:szCs w:val="24"/>
                <w:lang w:eastAsia="et-EE"/>
                <w14:ligatures w14:val="none"/>
              </w:rPr>
            </w:pPr>
            <w:r w:rsidRPr="00DB47F7">
              <w:rPr>
                <w:rFonts w:ascii="Times New Roman" w:eastAsia="Times New Roman" w:hAnsi="Times New Roman" w:cs="Times New Roman"/>
                <w:color w:val="000000"/>
                <w:kern w:val="0"/>
                <w:sz w:val="24"/>
                <w:szCs w:val="24"/>
                <w:lang w:eastAsia="et-EE"/>
                <w14:ligatures w14:val="none"/>
              </w:rPr>
              <w:t>Üldkasutatavatel pindadel ja korterite akende soojustuse tasapinda paigaldamine ning kütte- ning ventilatsioonisüsteemi väljaehitamisest tuleneva siseviimistluse taastamine.</w:t>
            </w:r>
          </w:p>
          <w:p w14:paraId="09C70C51" w14:textId="77777777" w:rsidR="00DB47F7" w:rsidRDefault="00DB47F7" w:rsidP="00A64A8A">
            <w:pPr>
              <w:pStyle w:val="Loendilik"/>
              <w:numPr>
                <w:ilvl w:val="0"/>
                <w:numId w:val="2"/>
              </w:numPr>
              <w:jc w:val="both"/>
              <w:rPr>
                <w:rFonts w:ascii="Times New Roman" w:eastAsia="Times New Roman" w:hAnsi="Times New Roman" w:cs="Times New Roman"/>
                <w:color w:val="000000"/>
                <w:kern w:val="0"/>
                <w:sz w:val="24"/>
                <w:szCs w:val="24"/>
                <w:lang w:eastAsia="et-EE"/>
                <w14:ligatures w14:val="none"/>
              </w:rPr>
            </w:pPr>
            <w:r w:rsidRPr="00DB47F7">
              <w:rPr>
                <w:rFonts w:ascii="Times New Roman" w:eastAsia="Times New Roman" w:hAnsi="Times New Roman" w:cs="Times New Roman"/>
                <w:color w:val="000000"/>
                <w:kern w:val="0"/>
                <w:sz w:val="24"/>
                <w:szCs w:val="24"/>
                <w:lang w:eastAsia="et-EE"/>
                <w14:ligatures w14:val="none"/>
              </w:rPr>
              <w:t>Hoonesse sisse- ja väljapääsu tagamiseks panduse ehitamine või paigaldamine, tuulekoja rekonstrueerimine, käsipuude paigaldamine, invatõstuki paigaldamine ning standardile EVS-EN 81-70 või samaväärsetele nõuetele vastava lifti ehitamine ja nendega kaasnevad tööd.</w:t>
            </w:r>
          </w:p>
          <w:p w14:paraId="66260258" w14:textId="77777777" w:rsidR="00DB47F7" w:rsidRDefault="00DB47F7" w:rsidP="00A64A8A">
            <w:pPr>
              <w:pStyle w:val="Loendilik"/>
              <w:numPr>
                <w:ilvl w:val="0"/>
                <w:numId w:val="2"/>
              </w:numPr>
              <w:jc w:val="both"/>
              <w:rPr>
                <w:rFonts w:ascii="Times New Roman" w:eastAsia="Times New Roman" w:hAnsi="Times New Roman" w:cs="Times New Roman"/>
                <w:color w:val="000000"/>
                <w:kern w:val="0"/>
                <w:sz w:val="24"/>
                <w:szCs w:val="24"/>
                <w:lang w:eastAsia="et-EE"/>
                <w14:ligatures w14:val="none"/>
              </w:rPr>
            </w:pPr>
            <w:r w:rsidRPr="00DB47F7">
              <w:rPr>
                <w:rFonts w:ascii="Times New Roman" w:eastAsia="Times New Roman" w:hAnsi="Times New Roman" w:cs="Times New Roman"/>
                <w:color w:val="000000"/>
                <w:kern w:val="0"/>
                <w:sz w:val="24"/>
                <w:szCs w:val="24"/>
                <w:lang w:eastAsia="et-EE"/>
                <w14:ligatures w14:val="none"/>
              </w:rPr>
              <w:t>Hoone kaugküttevõrguga liitumisega kaasnevad tööd kinnistu piirides.</w:t>
            </w:r>
          </w:p>
          <w:p w14:paraId="6CD6E859" w14:textId="77777777" w:rsidR="00DB47F7" w:rsidRDefault="00DB47F7" w:rsidP="00A64A8A">
            <w:pPr>
              <w:pStyle w:val="Loendilik"/>
              <w:numPr>
                <w:ilvl w:val="0"/>
                <w:numId w:val="2"/>
              </w:numPr>
              <w:jc w:val="both"/>
              <w:rPr>
                <w:rFonts w:ascii="Times New Roman" w:eastAsia="Times New Roman" w:hAnsi="Times New Roman" w:cs="Times New Roman"/>
                <w:color w:val="000000"/>
                <w:kern w:val="0"/>
                <w:sz w:val="24"/>
                <w:szCs w:val="24"/>
                <w:lang w:eastAsia="et-EE"/>
                <w14:ligatures w14:val="none"/>
              </w:rPr>
            </w:pPr>
            <w:r w:rsidRPr="00DB47F7">
              <w:rPr>
                <w:rFonts w:ascii="Times New Roman" w:eastAsia="Times New Roman" w:hAnsi="Times New Roman" w:cs="Times New Roman"/>
                <w:color w:val="000000"/>
                <w:kern w:val="0"/>
                <w:sz w:val="24"/>
                <w:szCs w:val="24"/>
                <w:lang w:eastAsia="et-EE"/>
                <w14:ligatures w14:val="none"/>
              </w:rPr>
              <w:t xml:space="preserve">Jäätmemaja ehitamine või rekonstrueerimine või </w:t>
            </w:r>
            <w:proofErr w:type="spellStart"/>
            <w:r w:rsidRPr="00DB47F7">
              <w:rPr>
                <w:rFonts w:ascii="Times New Roman" w:eastAsia="Times New Roman" w:hAnsi="Times New Roman" w:cs="Times New Roman"/>
                <w:color w:val="000000"/>
                <w:kern w:val="0"/>
                <w:sz w:val="24"/>
                <w:szCs w:val="24"/>
                <w:lang w:eastAsia="et-EE"/>
                <w14:ligatures w14:val="none"/>
              </w:rPr>
              <w:t>süvakogumismahuti</w:t>
            </w:r>
            <w:proofErr w:type="spellEnd"/>
            <w:r w:rsidRPr="00DB47F7">
              <w:rPr>
                <w:rFonts w:ascii="Times New Roman" w:eastAsia="Times New Roman" w:hAnsi="Times New Roman" w:cs="Times New Roman"/>
                <w:color w:val="000000"/>
                <w:kern w:val="0"/>
                <w:sz w:val="24"/>
                <w:szCs w:val="24"/>
                <w:lang w:eastAsia="et-EE"/>
                <w14:ligatures w14:val="none"/>
              </w:rPr>
              <w:t xml:space="preserve"> soetamine ja paigaldamine.</w:t>
            </w:r>
          </w:p>
          <w:p w14:paraId="470A0280" w14:textId="77777777" w:rsidR="00DB47F7" w:rsidRDefault="00DB47F7" w:rsidP="00A64A8A">
            <w:pPr>
              <w:pStyle w:val="Loendilik"/>
              <w:numPr>
                <w:ilvl w:val="0"/>
                <w:numId w:val="2"/>
              </w:numPr>
              <w:jc w:val="both"/>
              <w:rPr>
                <w:rFonts w:ascii="Times New Roman" w:eastAsia="Times New Roman" w:hAnsi="Times New Roman" w:cs="Times New Roman"/>
                <w:color w:val="000000"/>
                <w:kern w:val="0"/>
                <w:sz w:val="24"/>
                <w:szCs w:val="24"/>
                <w:lang w:eastAsia="et-EE"/>
                <w14:ligatures w14:val="none"/>
              </w:rPr>
            </w:pPr>
            <w:r w:rsidRPr="00DB47F7">
              <w:rPr>
                <w:rFonts w:ascii="Times New Roman" w:eastAsia="Times New Roman" w:hAnsi="Times New Roman" w:cs="Times New Roman"/>
                <w:color w:val="000000"/>
                <w:kern w:val="0"/>
                <w:sz w:val="24"/>
                <w:szCs w:val="24"/>
                <w:lang w:eastAsia="et-EE"/>
                <w14:ligatures w14:val="none"/>
              </w:rPr>
              <w:lastRenderedPageBreak/>
              <w:t>Rattaparkla ehitamine või rekonstrueerimine.</w:t>
            </w:r>
          </w:p>
          <w:p w14:paraId="6690F221" w14:textId="77777777" w:rsidR="00DB47F7" w:rsidRDefault="00DB47F7" w:rsidP="00A64A8A">
            <w:pPr>
              <w:pStyle w:val="Loendilik"/>
              <w:numPr>
                <w:ilvl w:val="0"/>
                <w:numId w:val="2"/>
              </w:numPr>
              <w:jc w:val="both"/>
              <w:rPr>
                <w:rFonts w:ascii="Times New Roman" w:eastAsia="Times New Roman" w:hAnsi="Times New Roman" w:cs="Times New Roman"/>
                <w:color w:val="000000"/>
                <w:kern w:val="0"/>
                <w:sz w:val="24"/>
                <w:szCs w:val="24"/>
                <w:lang w:eastAsia="et-EE"/>
                <w14:ligatures w14:val="none"/>
              </w:rPr>
            </w:pPr>
            <w:r w:rsidRPr="00DB47F7">
              <w:rPr>
                <w:rFonts w:ascii="Times New Roman" w:eastAsia="Times New Roman" w:hAnsi="Times New Roman" w:cs="Times New Roman"/>
                <w:color w:val="000000"/>
                <w:kern w:val="0"/>
                <w:sz w:val="24"/>
                <w:szCs w:val="24"/>
                <w:lang w:eastAsia="et-EE"/>
                <w14:ligatures w14:val="none"/>
              </w:rPr>
              <w:t>Mänguväljaku ehitamine või rekonstrueerimine.</w:t>
            </w:r>
          </w:p>
          <w:p w14:paraId="21FB0426" w14:textId="77777777" w:rsidR="00DB47F7" w:rsidRDefault="00DB47F7" w:rsidP="00A64A8A">
            <w:pPr>
              <w:pStyle w:val="Loendilik"/>
              <w:numPr>
                <w:ilvl w:val="0"/>
                <w:numId w:val="2"/>
              </w:numPr>
              <w:jc w:val="both"/>
              <w:rPr>
                <w:rFonts w:ascii="Times New Roman" w:eastAsia="Times New Roman" w:hAnsi="Times New Roman" w:cs="Times New Roman"/>
                <w:color w:val="000000"/>
                <w:kern w:val="0"/>
                <w:sz w:val="24"/>
                <w:szCs w:val="24"/>
                <w:lang w:eastAsia="et-EE"/>
                <w14:ligatures w14:val="none"/>
              </w:rPr>
            </w:pPr>
            <w:r w:rsidRPr="00DB47F7">
              <w:rPr>
                <w:rFonts w:ascii="Times New Roman" w:eastAsia="Times New Roman" w:hAnsi="Times New Roman" w:cs="Times New Roman"/>
                <w:color w:val="000000"/>
                <w:kern w:val="0"/>
                <w:sz w:val="24"/>
                <w:szCs w:val="24"/>
                <w:lang w:eastAsia="et-EE"/>
                <w14:ligatures w14:val="none"/>
              </w:rPr>
              <w:t>Välimööbli, sealhulgas pinkide, soetamine ja paigaldamine.</w:t>
            </w:r>
          </w:p>
          <w:p w14:paraId="390ADAF7" w14:textId="77777777" w:rsidR="00DB47F7" w:rsidRDefault="00DB47F7" w:rsidP="00A64A8A">
            <w:pPr>
              <w:pStyle w:val="Loendilik"/>
              <w:numPr>
                <w:ilvl w:val="0"/>
                <w:numId w:val="2"/>
              </w:numPr>
              <w:jc w:val="both"/>
              <w:rPr>
                <w:rFonts w:ascii="Times New Roman" w:eastAsia="Times New Roman" w:hAnsi="Times New Roman" w:cs="Times New Roman"/>
                <w:color w:val="000000"/>
                <w:kern w:val="0"/>
                <w:sz w:val="24"/>
                <w:szCs w:val="24"/>
                <w:lang w:eastAsia="et-EE"/>
                <w14:ligatures w14:val="none"/>
              </w:rPr>
            </w:pPr>
            <w:r w:rsidRPr="00DB47F7">
              <w:rPr>
                <w:rFonts w:ascii="Times New Roman" w:eastAsia="Times New Roman" w:hAnsi="Times New Roman" w:cs="Times New Roman"/>
                <w:color w:val="000000"/>
                <w:kern w:val="0"/>
                <w:sz w:val="24"/>
                <w:szCs w:val="24"/>
                <w:lang w:eastAsia="et-EE"/>
                <w14:ligatures w14:val="none"/>
              </w:rPr>
              <w:t>Haljastuse taastamine.</w:t>
            </w:r>
          </w:p>
          <w:p w14:paraId="2FE2C878" w14:textId="77777777" w:rsidR="00DB47F7" w:rsidRDefault="00DB47F7" w:rsidP="00A64A8A">
            <w:pPr>
              <w:pStyle w:val="Loendilik"/>
              <w:numPr>
                <w:ilvl w:val="0"/>
                <w:numId w:val="2"/>
              </w:numPr>
              <w:jc w:val="both"/>
              <w:rPr>
                <w:rFonts w:ascii="Times New Roman" w:eastAsia="Times New Roman" w:hAnsi="Times New Roman" w:cs="Times New Roman"/>
                <w:color w:val="000000"/>
                <w:kern w:val="0"/>
                <w:sz w:val="24"/>
                <w:szCs w:val="24"/>
                <w:lang w:eastAsia="et-EE"/>
                <w14:ligatures w14:val="none"/>
              </w:rPr>
            </w:pPr>
            <w:r w:rsidRPr="00DB47F7">
              <w:rPr>
                <w:rFonts w:ascii="Times New Roman" w:eastAsia="Times New Roman" w:hAnsi="Times New Roman" w:cs="Times New Roman"/>
                <w:color w:val="000000"/>
                <w:kern w:val="0"/>
                <w:sz w:val="24"/>
                <w:szCs w:val="24"/>
                <w:lang w:eastAsia="et-EE"/>
                <w14:ligatures w14:val="none"/>
              </w:rPr>
              <w:t>Energia varustuskindluse ja tuleohutuse tagamiseks vajalike seadmete soetamine ja paigaldamine ning sellega seotud tööd.</w:t>
            </w:r>
          </w:p>
          <w:p w14:paraId="334CCD5E" w14:textId="77777777" w:rsidR="00DB47F7" w:rsidRDefault="00DB47F7" w:rsidP="00A64A8A">
            <w:pPr>
              <w:pStyle w:val="Loendilik"/>
              <w:numPr>
                <w:ilvl w:val="0"/>
                <w:numId w:val="2"/>
              </w:numPr>
              <w:jc w:val="both"/>
              <w:rPr>
                <w:rFonts w:ascii="Times New Roman" w:eastAsia="Times New Roman" w:hAnsi="Times New Roman" w:cs="Times New Roman"/>
                <w:color w:val="000000"/>
                <w:kern w:val="0"/>
                <w:sz w:val="24"/>
                <w:szCs w:val="24"/>
                <w:lang w:eastAsia="et-EE"/>
                <w14:ligatures w14:val="none"/>
              </w:rPr>
            </w:pPr>
            <w:r w:rsidRPr="00DB47F7">
              <w:rPr>
                <w:rFonts w:ascii="Times New Roman" w:eastAsia="Times New Roman" w:hAnsi="Times New Roman" w:cs="Times New Roman"/>
                <w:color w:val="000000"/>
                <w:kern w:val="0"/>
                <w:sz w:val="24"/>
                <w:szCs w:val="24"/>
                <w:lang w:eastAsia="et-EE"/>
                <w14:ligatures w14:val="none"/>
              </w:rPr>
              <w:t>Eelpool punktides nimetatud tööde teostamiseks vajaliku ehitusprojekti koostamine, sealhulgas ehitusprojekti aluseks oleva ehitusuuringu ja ehitise auditi tegemine.</w:t>
            </w:r>
          </w:p>
          <w:p w14:paraId="5101BBBE" w14:textId="77777777" w:rsidR="00DB47F7" w:rsidRDefault="00DB47F7" w:rsidP="00A64A8A">
            <w:pPr>
              <w:pStyle w:val="Loendilik"/>
              <w:numPr>
                <w:ilvl w:val="0"/>
                <w:numId w:val="2"/>
              </w:numPr>
              <w:jc w:val="both"/>
              <w:rPr>
                <w:rFonts w:ascii="Times New Roman" w:eastAsia="Times New Roman" w:hAnsi="Times New Roman" w:cs="Times New Roman"/>
                <w:color w:val="000000"/>
                <w:kern w:val="0"/>
                <w:sz w:val="24"/>
                <w:szCs w:val="24"/>
                <w:lang w:eastAsia="et-EE"/>
                <w14:ligatures w14:val="none"/>
              </w:rPr>
            </w:pPr>
            <w:r w:rsidRPr="00DB47F7">
              <w:rPr>
                <w:rFonts w:ascii="Times New Roman" w:eastAsia="Times New Roman" w:hAnsi="Times New Roman" w:cs="Times New Roman"/>
                <w:color w:val="000000"/>
                <w:kern w:val="0"/>
                <w:sz w:val="24"/>
                <w:szCs w:val="24"/>
                <w:lang w:eastAsia="et-EE"/>
                <w14:ligatures w14:val="none"/>
              </w:rPr>
              <w:t>Tehnilise konsultandi teenuse kasutamine vastavalt § 9 lõikele 1.</w:t>
            </w:r>
          </w:p>
          <w:p w14:paraId="038F7B53" w14:textId="21478D3A" w:rsidR="00DB47F7" w:rsidRDefault="00DB47F7" w:rsidP="00A64A8A">
            <w:pPr>
              <w:pStyle w:val="Loendilik"/>
              <w:numPr>
                <w:ilvl w:val="0"/>
                <w:numId w:val="2"/>
              </w:numPr>
              <w:jc w:val="both"/>
              <w:rPr>
                <w:rFonts w:ascii="Times New Roman" w:eastAsia="Times New Roman" w:hAnsi="Times New Roman" w:cs="Times New Roman"/>
                <w:color w:val="000000"/>
                <w:kern w:val="0"/>
                <w:sz w:val="24"/>
                <w:szCs w:val="24"/>
                <w:lang w:eastAsia="et-EE"/>
                <w14:ligatures w14:val="none"/>
              </w:rPr>
            </w:pPr>
            <w:r w:rsidRPr="00DB47F7">
              <w:rPr>
                <w:rFonts w:ascii="Times New Roman" w:eastAsia="Times New Roman" w:hAnsi="Times New Roman" w:cs="Times New Roman"/>
                <w:color w:val="000000"/>
                <w:kern w:val="0"/>
                <w:sz w:val="24"/>
                <w:szCs w:val="24"/>
                <w:lang w:eastAsia="et-EE"/>
                <w14:ligatures w14:val="none"/>
              </w:rPr>
              <w:t>Omanikujärelevalve teostamine.</w:t>
            </w:r>
          </w:p>
          <w:p w14:paraId="150B82ED" w14:textId="77777777" w:rsidR="00594ED7" w:rsidRPr="00DB47F7" w:rsidRDefault="00594ED7" w:rsidP="00594ED7">
            <w:pPr>
              <w:pStyle w:val="Loendilik"/>
              <w:jc w:val="both"/>
              <w:rPr>
                <w:rFonts w:ascii="Times New Roman" w:eastAsia="Times New Roman" w:hAnsi="Times New Roman" w:cs="Times New Roman"/>
                <w:color w:val="000000"/>
                <w:kern w:val="0"/>
                <w:sz w:val="24"/>
                <w:szCs w:val="24"/>
                <w:lang w:eastAsia="et-EE"/>
                <w14:ligatures w14:val="none"/>
              </w:rPr>
            </w:pPr>
          </w:p>
          <w:p w14:paraId="2B75DF62" w14:textId="327AC60B" w:rsidR="00DB47F7" w:rsidRPr="00DB47F7" w:rsidRDefault="00DB47F7" w:rsidP="00A64A8A">
            <w:pPr>
              <w:jc w:val="both"/>
              <w:rPr>
                <w:rFonts w:ascii="Times New Roman" w:eastAsia="Times New Roman" w:hAnsi="Times New Roman" w:cs="Times New Roman"/>
                <w:color w:val="000000"/>
                <w:kern w:val="0"/>
                <w:sz w:val="24"/>
                <w:szCs w:val="24"/>
                <w:lang w:eastAsia="et-EE"/>
                <w14:ligatures w14:val="none"/>
              </w:rPr>
            </w:pPr>
            <w:r w:rsidRPr="00DB47F7">
              <w:rPr>
                <w:rFonts w:ascii="Times New Roman" w:eastAsia="Times New Roman" w:hAnsi="Times New Roman" w:cs="Times New Roman"/>
                <w:color w:val="000000"/>
                <w:kern w:val="0"/>
                <w:sz w:val="24"/>
                <w:szCs w:val="24"/>
                <w:lang w:eastAsia="et-EE"/>
                <w14:ligatures w14:val="none"/>
              </w:rPr>
              <w:t>Üksiku toetatava tegevusena on lubatud gaasi- või elektriküttel korterelamu küttesüsteemis kütteseadme asendamine taastuvaid energiaallikaid kasutava kütteseadmega või nimetatud korterelamu ühendamine kaugküttevõrguga, nimetatud tegevusele toetuse andmisel ei kohaldata ajalist piirangut korterelamu kasutusse võtmisele.</w:t>
            </w:r>
          </w:p>
        </w:tc>
      </w:tr>
      <w:tr w:rsidR="00C07504" w:rsidRPr="00DB47F7" w14:paraId="4C4994A3" w14:textId="77777777" w:rsidTr="00DB47F7">
        <w:tc>
          <w:tcPr>
            <w:tcW w:w="4531" w:type="dxa"/>
          </w:tcPr>
          <w:p w14:paraId="6D88A6D2" w14:textId="4CBC8850" w:rsidR="00C07504" w:rsidRPr="006F6A00" w:rsidRDefault="00C07504" w:rsidP="00A64A8A">
            <w:pPr>
              <w:jc w:val="both"/>
              <w:rPr>
                <w:rFonts w:ascii="Times New Roman" w:eastAsia="Times New Roman" w:hAnsi="Times New Roman" w:cs="Times New Roman"/>
                <w:b/>
                <w:bCs/>
                <w:color w:val="000000"/>
                <w:kern w:val="0"/>
                <w:sz w:val="24"/>
                <w:szCs w:val="24"/>
                <w:lang w:val="en-US" w:eastAsia="et-EE"/>
                <w14:ligatures w14:val="none"/>
              </w:rPr>
            </w:pPr>
            <w:r w:rsidRPr="006F6A00">
              <w:rPr>
                <w:rFonts w:ascii="Times New Roman" w:eastAsia="Times New Roman" w:hAnsi="Times New Roman" w:cs="Times New Roman"/>
                <w:b/>
                <w:bCs/>
                <w:color w:val="000000"/>
                <w:kern w:val="0"/>
                <w:sz w:val="24"/>
                <w:szCs w:val="24"/>
                <w:lang w:val="en-US" w:eastAsia="et-EE"/>
                <w14:ligatures w14:val="none"/>
              </w:rPr>
              <w:lastRenderedPageBreak/>
              <w:t>Deep renovation:</w:t>
            </w:r>
          </w:p>
          <w:p w14:paraId="20FBE34B" w14:textId="77777777" w:rsidR="008F3692" w:rsidRPr="006F6A00" w:rsidRDefault="008F3692" w:rsidP="00A64A8A">
            <w:pPr>
              <w:jc w:val="both"/>
              <w:rPr>
                <w:rFonts w:ascii="Times New Roman" w:eastAsia="Times New Roman" w:hAnsi="Times New Roman" w:cs="Times New Roman"/>
                <w:b/>
                <w:bCs/>
                <w:color w:val="000000"/>
                <w:kern w:val="0"/>
                <w:sz w:val="24"/>
                <w:szCs w:val="24"/>
                <w:lang w:val="en-US" w:eastAsia="et-EE"/>
                <w14:ligatures w14:val="none"/>
              </w:rPr>
            </w:pPr>
          </w:p>
          <w:p w14:paraId="7195DFFC" w14:textId="5E0BD2EB" w:rsidR="008F3692" w:rsidRPr="006F6A00" w:rsidRDefault="008F3692" w:rsidP="00A64A8A">
            <w:pPr>
              <w:jc w:val="both"/>
              <w:rPr>
                <w:rFonts w:ascii="Times New Roman" w:eastAsia="Times New Roman" w:hAnsi="Times New Roman" w:cs="Times New Roman"/>
                <w:color w:val="000000"/>
                <w:kern w:val="0"/>
                <w:sz w:val="24"/>
                <w:szCs w:val="24"/>
                <w:lang w:val="en-US" w:eastAsia="et-EE"/>
                <w14:ligatures w14:val="none"/>
              </w:rPr>
            </w:pPr>
            <w:r w:rsidRPr="006F6A00">
              <w:rPr>
                <w:rFonts w:ascii="Times New Roman" w:eastAsia="Times New Roman" w:hAnsi="Times New Roman" w:cs="Times New Roman"/>
                <w:color w:val="000000"/>
                <w:kern w:val="0"/>
                <w:sz w:val="24"/>
                <w:szCs w:val="24"/>
                <w:lang w:val="en-US" w:eastAsia="et-EE"/>
                <w14:ligatures w14:val="none"/>
              </w:rPr>
              <w:t>Deep renovation refers to the reconstruction of a building or its part, during which technical systems and structures are renewed, ensuring compliance with the minimum energy performance requirements and improving the building's usability, safety, and sustainability.</w:t>
            </w:r>
          </w:p>
          <w:p w14:paraId="1DBEC33B" w14:textId="77777777" w:rsidR="008F3692" w:rsidRPr="006F6A00" w:rsidRDefault="008F3692" w:rsidP="00A64A8A">
            <w:pPr>
              <w:jc w:val="both"/>
              <w:rPr>
                <w:rFonts w:ascii="Times New Roman" w:eastAsia="Times New Roman" w:hAnsi="Times New Roman" w:cs="Times New Roman"/>
                <w:color w:val="000000"/>
                <w:kern w:val="0"/>
                <w:sz w:val="24"/>
                <w:szCs w:val="24"/>
                <w:lang w:val="en-US" w:eastAsia="et-EE"/>
                <w14:ligatures w14:val="none"/>
              </w:rPr>
            </w:pPr>
          </w:p>
          <w:p w14:paraId="3D326F36" w14:textId="483F0F50" w:rsidR="008F3692" w:rsidRPr="006F6A00" w:rsidRDefault="008F3692" w:rsidP="00A64A8A">
            <w:pPr>
              <w:jc w:val="both"/>
              <w:rPr>
                <w:rFonts w:ascii="Times New Roman" w:eastAsia="Times New Roman" w:hAnsi="Times New Roman" w:cs="Times New Roman"/>
                <w:color w:val="000000"/>
                <w:kern w:val="0"/>
                <w:sz w:val="24"/>
                <w:szCs w:val="24"/>
                <w:lang w:val="en-US" w:eastAsia="et-EE"/>
                <w14:ligatures w14:val="none"/>
              </w:rPr>
            </w:pPr>
            <w:r w:rsidRPr="006F6A00">
              <w:rPr>
                <w:rFonts w:ascii="Times New Roman" w:eastAsia="Times New Roman" w:hAnsi="Times New Roman" w:cs="Times New Roman"/>
                <w:color w:val="000000"/>
                <w:kern w:val="0"/>
                <w:sz w:val="24"/>
                <w:szCs w:val="24"/>
                <w:lang w:val="en-US" w:eastAsia="et-EE"/>
                <w14:ligatures w14:val="none"/>
              </w:rPr>
              <w:t xml:space="preserve">As a result of the </w:t>
            </w:r>
            <w:r w:rsidR="001E3843" w:rsidRPr="006F6A00">
              <w:rPr>
                <w:rFonts w:ascii="Times New Roman" w:eastAsia="Times New Roman" w:hAnsi="Times New Roman" w:cs="Times New Roman"/>
                <w:color w:val="000000"/>
                <w:kern w:val="0"/>
                <w:sz w:val="24"/>
                <w:szCs w:val="24"/>
                <w:lang w:val="en-US" w:eastAsia="et-EE"/>
                <w14:ligatures w14:val="none"/>
              </w:rPr>
              <w:t>deep</w:t>
            </w:r>
            <w:r w:rsidRPr="006F6A00">
              <w:rPr>
                <w:rFonts w:ascii="Times New Roman" w:eastAsia="Times New Roman" w:hAnsi="Times New Roman" w:cs="Times New Roman"/>
                <w:color w:val="000000"/>
                <w:kern w:val="0"/>
                <w:sz w:val="24"/>
                <w:szCs w:val="24"/>
                <w:lang w:val="en-US" w:eastAsia="et-EE"/>
                <w14:ligatures w14:val="none"/>
              </w:rPr>
              <w:t xml:space="preserve"> renovation, the building must achieve an energy performance class of at least C (energy performance indicator ETA ≤150 kWh/(m²*a)).</w:t>
            </w:r>
          </w:p>
          <w:p w14:paraId="671A8BFD" w14:textId="07FC29C5" w:rsidR="00C07504" w:rsidRPr="006F6A00" w:rsidRDefault="00C07504" w:rsidP="00A64A8A">
            <w:pPr>
              <w:jc w:val="both"/>
              <w:rPr>
                <w:rFonts w:ascii="Times New Roman" w:eastAsia="Times New Roman" w:hAnsi="Times New Roman" w:cs="Times New Roman"/>
                <w:b/>
                <w:bCs/>
                <w:color w:val="000000"/>
                <w:kern w:val="0"/>
                <w:sz w:val="24"/>
                <w:szCs w:val="24"/>
                <w:lang w:eastAsia="et-EE"/>
                <w14:ligatures w14:val="none"/>
              </w:rPr>
            </w:pPr>
          </w:p>
        </w:tc>
        <w:tc>
          <w:tcPr>
            <w:tcW w:w="4531" w:type="dxa"/>
          </w:tcPr>
          <w:p w14:paraId="752BCD92" w14:textId="69844115" w:rsidR="00C07504" w:rsidRPr="006F6A00" w:rsidRDefault="00C07504" w:rsidP="00A64A8A">
            <w:pPr>
              <w:jc w:val="both"/>
              <w:rPr>
                <w:rFonts w:ascii="Times New Roman" w:eastAsia="Times New Roman" w:hAnsi="Times New Roman" w:cs="Times New Roman"/>
                <w:b/>
                <w:bCs/>
                <w:color w:val="000000"/>
                <w:kern w:val="0"/>
                <w:sz w:val="24"/>
                <w:szCs w:val="24"/>
                <w:lang w:eastAsia="et-EE"/>
                <w14:ligatures w14:val="none"/>
              </w:rPr>
            </w:pPr>
            <w:r w:rsidRPr="006F6A00">
              <w:rPr>
                <w:rFonts w:ascii="Times New Roman" w:eastAsia="Times New Roman" w:hAnsi="Times New Roman" w:cs="Times New Roman"/>
                <w:b/>
                <w:bCs/>
                <w:color w:val="000000"/>
                <w:kern w:val="0"/>
                <w:sz w:val="24"/>
                <w:szCs w:val="24"/>
                <w:lang w:eastAsia="et-EE"/>
                <w14:ligatures w14:val="none"/>
              </w:rPr>
              <w:t>Terviklik rekonstrueerimine:</w:t>
            </w:r>
          </w:p>
          <w:p w14:paraId="7A6992AC" w14:textId="77777777" w:rsidR="00C07504" w:rsidRPr="006F6A00" w:rsidRDefault="00C07504" w:rsidP="00A64A8A">
            <w:pPr>
              <w:jc w:val="both"/>
              <w:rPr>
                <w:rFonts w:ascii="Times New Roman" w:eastAsia="Times New Roman" w:hAnsi="Times New Roman" w:cs="Times New Roman"/>
                <w:b/>
                <w:bCs/>
                <w:color w:val="000000"/>
                <w:kern w:val="0"/>
                <w:sz w:val="24"/>
                <w:szCs w:val="24"/>
                <w:lang w:eastAsia="et-EE"/>
                <w14:ligatures w14:val="none"/>
              </w:rPr>
            </w:pPr>
          </w:p>
          <w:p w14:paraId="028577B4" w14:textId="60667588" w:rsidR="008F3692" w:rsidRPr="006F6A00" w:rsidRDefault="008F3692" w:rsidP="00A64A8A">
            <w:pPr>
              <w:jc w:val="both"/>
              <w:rPr>
                <w:rFonts w:ascii="Times New Roman" w:eastAsia="Times New Roman" w:hAnsi="Times New Roman" w:cs="Times New Roman"/>
                <w:color w:val="000000"/>
                <w:kern w:val="0"/>
                <w:sz w:val="24"/>
                <w:szCs w:val="24"/>
                <w:lang w:eastAsia="et-EE"/>
                <w14:ligatures w14:val="none"/>
              </w:rPr>
            </w:pPr>
            <w:r w:rsidRPr="006F6A00">
              <w:rPr>
                <w:rFonts w:ascii="Times New Roman" w:eastAsia="Times New Roman" w:hAnsi="Times New Roman" w:cs="Times New Roman"/>
                <w:color w:val="000000"/>
                <w:kern w:val="0"/>
                <w:sz w:val="24"/>
                <w:szCs w:val="24"/>
                <w:lang w:eastAsia="et-EE"/>
                <w14:ligatures w14:val="none"/>
              </w:rPr>
              <w:t xml:space="preserve">Terviklik rekonstrueerimine tähendab hoone või selle osa ümberehitust, mille käigus uuendatakse tehnosüsteemid ja </w:t>
            </w:r>
            <w:r w:rsidR="00CB6A8F" w:rsidRPr="006F6A00">
              <w:rPr>
                <w:rFonts w:ascii="Times New Roman" w:eastAsia="Times New Roman" w:hAnsi="Times New Roman" w:cs="Times New Roman"/>
                <w:color w:val="000000"/>
                <w:kern w:val="0"/>
                <w:sz w:val="24"/>
                <w:szCs w:val="24"/>
                <w:lang w:eastAsia="et-EE"/>
                <w14:ligatures w14:val="none"/>
              </w:rPr>
              <w:t>konstruktsioonid</w:t>
            </w:r>
            <w:r w:rsidRPr="006F6A00">
              <w:rPr>
                <w:rFonts w:ascii="Times New Roman" w:eastAsia="Times New Roman" w:hAnsi="Times New Roman" w:cs="Times New Roman"/>
                <w:color w:val="000000"/>
                <w:kern w:val="0"/>
                <w:sz w:val="24"/>
                <w:szCs w:val="24"/>
                <w:lang w:eastAsia="et-EE"/>
                <w14:ligatures w14:val="none"/>
              </w:rPr>
              <w:t>, tagades vastavuse minimaalsetele energiatõhususe nõuetele ning parandades hoone kasutusmugavust, ohutust ja kestlikkust.</w:t>
            </w:r>
          </w:p>
          <w:p w14:paraId="554DE4CB" w14:textId="77777777" w:rsidR="008F3692" w:rsidRPr="006F6A00" w:rsidRDefault="008F3692" w:rsidP="00A64A8A">
            <w:pPr>
              <w:jc w:val="both"/>
              <w:rPr>
                <w:rFonts w:ascii="Times New Roman" w:eastAsia="Times New Roman" w:hAnsi="Times New Roman" w:cs="Times New Roman"/>
                <w:color w:val="000000"/>
                <w:kern w:val="0"/>
                <w:sz w:val="24"/>
                <w:szCs w:val="24"/>
                <w:lang w:eastAsia="et-EE"/>
                <w14:ligatures w14:val="none"/>
              </w:rPr>
            </w:pPr>
          </w:p>
          <w:p w14:paraId="007965F8" w14:textId="284F26A0" w:rsidR="008F3692" w:rsidRPr="006F6A00" w:rsidRDefault="008F3692" w:rsidP="00A64A8A">
            <w:pPr>
              <w:jc w:val="both"/>
              <w:rPr>
                <w:rFonts w:ascii="Times New Roman" w:eastAsia="Times New Roman" w:hAnsi="Times New Roman" w:cs="Times New Roman"/>
                <w:b/>
                <w:bCs/>
                <w:color w:val="000000"/>
                <w:kern w:val="0"/>
                <w:sz w:val="24"/>
                <w:szCs w:val="24"/>
                <w:lang w:eastAsia="et-EE"/>
                <w14:ligatures w14:val="none"/>
              </w:rPr>
            </w:pPr>
            <w:r w:rsidRPr="006F6A00">
              <w:rPr>
                <w:rFonts w:ascii="Times New Roman" w:eastAsia="Times New Roman" w:hAnsi="Times New Roman" w:cs="Times New Roman"/>
                <w:color w:val="000000"/>
                <w:kern w:val="0"/>
                <w:sz w:val="24"/>
                <w:szCs w:val="24"/>
                <w:lang w:eastAsia="et-EE"/>
                <w14:ligatures w14:val="none"/>
              </w:rPr>
              <w:t>Tervikliku rekonstrueerimise tulemusel peab hoone saavutama vähemalt energiatõhususarvu klassi C (energiatõhususarv ETA ≤150 kWh/(m²*a)).</w:t>
            </w:r>
          </w:p>
        </w:tc>
      </w:tr>
      <w:tr w:rsidR="00DA3087" w:rsidRPr="00DB47F7" w14:paraId="35B5EBEE" w14:textId="77777777" w:rsidTr="00DB47F7">
        <w:tc>
          <w:tcPr>
            <w:tcW w:w="4531" w:type="dxa"/>
          </w:tcPr>
          <w:p w14:paraId="25E93BF1" w14:textId="66365089" w:rsidR="00DA3087" w:rsidRPr="00435C56" w:rsidRDefault="003D78C5" w:rsidP="00A64A8A">
            <w:pPr>
              <w:jc w:val="both"/>
              <w:rPr>
                <w:rFonts w:ascii="Times New Roman" w:eastAsia="Times New Roman" w:hAnsi="Times New Roman" w:cs="Times New Roman"/>
                <w:b/>
                <w:bCs/>
                <w:color w:val="000000"/>
                <w:kern w:val="0"/>
                <w:sz w:val="24"/>
                <w:szCs w:val="24"/>
                <w:lang w:val="en-GB" w:eastAsia="et-EE"/>
                <w14:ligatures w14:val="none"/>
              </w:rPr>
            </w:pPr>
            <w:r w:rsidRPr="00435C56">
              <w:rPr>
                <w:rFonts w:ascii="Times New Roman" w:eastAsia="Times New Roman" w:hAnsi="Times New Roman" w:cs="Times New Roman"/>
                <w:b/>
                <w:bCs/>
                <w:color w:val="000000"/>
                <w:kern w:val="0"/>
                <w:sz w:val="24"/>
                <w:szCs w:val="24"/>
                <w:lang w:val="en-GB" w:eastAsia="et-EE"/>
                <w14:ligatures w14:val="none"/>
              </w:rPr>
              <w:t>The budget</w:t>
            </w:r>
            <w:r w:rsidR="00C07504" w:rsidRPr="00435C56">
              <w:rPr>
                <w:rFonts w:ascii="Times New Roman" w:eastAsia="Times New Roman" w:hAnsi="Times New Roman" w:cs="Times New Roman"/>
                <w:b/>
                <w:bCs/>
                <w:color w:val="000000"/>
                <w:kern w:val="0"/>
                <w:sz w:val="24"/>
                <w:szCs w:val="24"/>
                <w:lang w:val="en-GB" w:eastAsia="et-EE"/>
                <w14:ligatures w14:val="none"/>
              </w:rPr>
              <w:t>:</w:t>
            </w:r>
          </w:p>
          <w:p w14:paraId="1225C1A7" w14:textId="77777777" w:rsidR="00F95968" w:rsidRPr="00435C56" w:rsidRDefault="00F95968" w:rsidP="00A64A8A">
            <w:pPr>
              <w:jc w:val="both"/>
              <w:rPr>
                <w:rFonts w:ascii="Times New Roman" w:eastAsia="Times New Roman" w:hAnsi="Times New Roman" w:cs="Times New Roman"/>
                <w:b/>
                <w:bCs/>
                <w:color w:val="000000"/>
                <w:kern w:val="0"/>
                <w:sz w:val="24"/>
                <w:szCs w:val="24"/>
                <w:lang w:val="en-GB" w:eastAsia="et-EE"/>
                <w14:ligatures w14:val="none"/>
              </w:rPr>
            </w:pPr>
          </w:p>
          <w:p w14:paraId="4537DC56" w14:textId="794D5B15" w:rsidR="00444784" w:rsidRPr="00435C56" w:rsidRDefault="00444784" w:rsidP="00A64A8A">
            <w:pPr>
              <w:jc w:val="both"/>
              <w:rPr>
                <w:rFonts w:ascii="Times New Roman" w:eastAsia="Times New Roman" w:hAnsi="Times New Roman" w:cs="Times New Roman"/>
                <w:color w:val="000000"/>
                <w:kern w:val="0"/>
                <w:sz w:val="24"/>
                <w:szCs w:val="24"/>
                <w:lang w:val="en-GB" w:eastAsia="et-EE"/>
                <w14:ligatures w14:val="none"/>
              </w:rPr>
            </w:pPr>
            <w:r w:rsidRPr="00435C56">
              <w:rPr>
                <w:rFonts w:ascii="Times New Roman" w:eastAsia="Times New Roman" w:hAnsi="Times New Roman" w:cs="Times New Roman"/>
                <w:color w:val="000000"/>
                <w:kern w:val="0"/>
                <w:sz w:val="24"/>
                <w:szCs w:val="24"/>
                <w:lang w:val="en-GB" w:eastAsia="et-EE"/>
                <w14:ligatures w14:val="none"/>
              </w:rPr>
              <w:t xml:space="preserve">We propose a 50/50 division between results and conditions. This approach </w:t>
            </w:r>
            <w:proofErr w:type="gramStart"/>
            <w:r w:rsidRPr="00435C56">
              <w:rPr>
                <w:rFonts w:ascii="Times New Roman" w:eastAsia="Times New Roman" w:hAnsi="Times New Roman" w:cs="Times New Roman"/>
                <w:color w:val="000000"/>
                <w:kern w:val="0"/>
                <w:sz w:val="24"/>
                <w:szCs w:val="24"/>
                <w:lang w:val="en-GB" w:eastAsia="et-EE"/>
                <w14:ligatures w14:val="none"/>
              </w:rPr>
              <w:t>takes into account</w:t>
            </w:r>
            <w:proofErr w:type="gramEnd"/>
            <w:r w:rsidRPr="00435C56">
              <w:rPr>
                <w:rFonts w:ascii="Times New Roman" w:eastAsia="Times New Roman" w:hAnsi="Times New Roman" w:cs="Times New Roman"/>
                <w:color w:val="000000"/>
                <w:kern w:val="0"/>
                <w:sz w:val="24"/>
                <w:szCs w:val="24"/>
                <w:lang w:val="en-GB" w:eastAsia="et-EE"/>
                <w14:ligatures w14:val="none"/>
              </w:rPr>
              <w:t xml:space="preserve"> the actual cash flow needs. The </w:t>
            </w:r>
            <w:r w:rsidRPr="00435C56">
              <w:rPr>
                <w:rFonts w:ascii="Times New Roman" w:eastAsia="Times New Roman" w:hAnsi="Times New Roman" w:cs="Times New Roman"/>
                <w:color w:val="000000"/>
                <w:kern w:val="0"/>
                <w:sz w:val="24"/>
                <w:szCs w:val="24"/>
                <w:lang w:val="en-GB" w:eastAsia="et-EE"/>
                <w14:ligatures w14:val="none"/>
              </w:rPr>
              <w:lastRenderedPageBreak/>
              <w:t>measure is under the implementation, with two calls for proposals organized (€80 million and €170 million, respectively). From the first call, €</w:t>
            </w:r>
            <w:r w:rsidR="00C401ED">
              <w:rPr>
                <w:rFonts w:ascii="Times New Roman" w:eastAsia="Times New Roman" w:hAnsi="Times New Roman" w:cs="Times New Roman"/>
                <w:color w:val="000000"/>
                <w:kern w:val="0"/>
                <w:sz w:val="24"/>
                <w:szCs w:val="24"/>
                <w:lang w:val="en-GB" w:eastAsia="et-EE"/>
                <w14:ligatures w14:val="none"/>
              </w:rPr>
              <w:t>5</w:t>
            </w:r>
            <w:r w:rsidRPr="00435C56">
              <w:rPr>
                <w:rFonts w:ascii="Times New Roman" w:eastAsia="Times New Roman" w:hAnsi="Times New Roman" w:cs="Times New Roman"/>
                <w:color w:val="000000"/>
                <w:kern w:val="0"/>
                <w:sz w:val="24"/>
                <w:szCs w:val="24"/>
                <w:lang w:val="en-GB" w:eastAsia="et-EE"/>
                <w14:ligatures w14:val="none"/>
              </w:rPr>
              <w:t>3 million has already been disbursed to apartment associations. As the second call was launched last autumn (2024) and quickly filled with applications, we anticipate a rapid increase in payments. This pace places a significant burden on the state budget, highlighting the need for the FNLC model to also support the needs of Member States.</w:t>
            </w:r>
          </w:p>
          <w:p w14:paraId="5D0B6E1C" w14:textId="77777777" w:rsidR="00444784" w:rsidRPr="00435C56" w:rsidRDefault="00444784" w:rsidP="00A64A8A">
            <w:pPr>
              <w:jc w:val="both"/>
              <w:rPr>
                <w:rFonts w:ascii="Times New Roman" w:eastAsia="Times New Roman" w:hAnsi="Times New Roman" w:cs="Times New Roman"/>
                <w:color w:val="000000"/>
                <w:kern w:val="0"/>
                <w:sz w:val="24"/>
                <w:szCs w:val="24"/>
                <w:lang w:val="en-GB" w:eastAsia="et-EE"/>
                <w14:ligatures w14:val="none"/>
              </w:rPr>
            </w:pPr>
          </w:p>
          <w:p w14:paraId="03AD24E3" w14:textId="26C4197F" w:rsidR="00F95968" w:rsidRPr="00435C56" w:rsidRDefault="00F95968" w:rsidP="00A64A8A">
            <w:pPr>
              <w:jc w:val="both"/>
              <w:rPr>
                <w:rFonts w:ascii="Times New Roman" w:eastAsia="Times New Roman" w:hAnsi="Times New Roman" w:cs="Times New Roman"/>
                <w:color w:val="000000"/>
                <w:kern w:val="0"/>
                <w:sz w:val="24"/>
                <w:szCs w:val="24"/>
                <w:lang w:val="en-GB" w:eastAsia="et-EE"/>
                <w14:ligatures w14:val="none"/>
              </w:rPr>
            </w:pPr>
            <w:r w:rsidRPr="00435C56">
              <w:rPr>
                <w:rFonts w:ascii="Times New Roman" w:eastAsia="Times New Roman" w:hAnsi="Times New Roman" w:cs="Times New Roman"/>
                <w:color w:val="000000"/>
                <w:kern w:val="0"/>
                <w:sz w:val="24"/>
                <w:szCs w:val="24"/>
                <w:lang w:val="en-GB" w:eastAsia="et-EE"/>
                <w14:ligatures w14:val="none"/>
              </w:rPr>
              <w:t>Payment in 2025: €82.725 million, covering the first application round</w:t>
            </w:r>
            <w:r w:rsidR="00444784" w:rsidRPr="00435C56">
              <w:rPr>
                <w:rFonts w:ascii="Times New Roman" w:eastAsia="Times New Roman" w:hAnsi="Times New Roman" w:cs="Times New Roman"/>
                <w:color w:val="000000"/>
                <w:kern w:val="0"/>
                <w:sz w:val="24"/>
                <w:szCs w:val="24"/>
                <w:lang w:val="en-GB" w:eastAsia="et-EE"/>
                <w14:ligatures w14:val="none"/>
              </w:rPr>
              <w:t xml:space="preserve"> of 2023 (</w:t>
            </w:r>
            <w:r w:rsidR="005E3E34" w:rsidRPr="00435C56">
              <w:rPr>
                <w:rFonts w:ascii="Times New Roman" w:eastAsia="Times New Roman" w:hAnsi="Times New Roman" w:cs="Times New Roman"/>
                <w:color w:val="000000"/>
                <w:kern w:val="0"/>
                <w:sz w:val="24"/>
                <w:szCs w:val="24"/>
                <w:lang w:val="en-GB" w:eastAsia="et-EE"/>
                <w14:ligatures w14:val="none"/>
              </w:rPr>
              <w:t xml:space="preserve">budget of the call </w:t>
            </w:r>
            <w:r w:rsidR="00C02CEE" w:rsidRPr="00FA4165">
              <w:rPr>
                <w:rFonts w:ascii="Times New Roman" w:eastAsia="Times New Roman" w:hAnsi="Times New Roman" w:cs="Times New Roman"/>
                <w:color w:val="000000"/>
                <w:kern w:val="0"/>
                <w:sz w:val="24"/>
                <w:szCs w:val="24"/>
                <w:lang w:val="en-GB" w:eastAsia="et-EE"/>
                <w14:ligatures w14:val="none"/>
              </w:rPr>
              <w:t>€</w:t>
            </w:r>
            <w:r w:rsidR="00444784" w:rsidRPr="00435C56">
              <w:rPr>
                <w:rFonts w:ascii="Times New Roman" w:eastAsia="Times New Roman" w:hAnsi="Times New Roman" w:cs="Times New Roman"/>
                <w:color w:val="000000"/>
                <w:kern w:val="0"/>
                <w:sz w:val="24"/>
                <w:szCs w:val="24"/>
                <w:lang w:val="en-GB" w:eastAsia="et-EE"/>
                <w14:ligatures w14:val="none"/>
              </w:rPr>
              <w:t xml:space="preserve">80 </w:t>
            </w:r>
            <w:r w:rsidR="00C02CEE" w:rsidRPr="00FA4165">
              <w:rPr>
                <w:rFonts w:ascii="Times New Roman" w:eastAsia="Times New Roman" w:hAnsi="Times New Roman" w:cs="Times New Roman"/>
                <w:color w:val="000000"/>
                <w:kern w:val="0"/>
                <w:sz w:val="24"/>
                <w:szCs w:val="24"/>
                <w:lang w:val="en-GB" w:eastAsia="et-EE"/>
                <w14:ligatures w14:val="none"/>
              </w:rPr>
              <w:t>million</w:t>
            </w:r>
            <w:r w:rsidR="00444784" w:rsidRPr="00435C56">
              <w:rPr>
                <w:rFonts w:ascii="Times New Roman" w:eastAsia="Times New Roman" w:hAnsi="Times New Roman" w:cs="Times New Roman"/>
                <w:color w:val="000000"/>
                <w:kern w:val="0"/>
                <w:sz w:val="24"/>
                <w:szCs w:val="24"/>
                <w:lang w:val="en-GB" w:eastAsia="et-EE"/>
                <w14:ligatures w14:val="none"/>
              </w:rPr>
              <w:t>)</w:t>
            </w:r>
            <w:r w:rsidRPr="00435C56">
              <w:rPr>
                <w:rFonts w:ascii="Times New Roman" w:eastAsia="Times New Roman" w:hAnsi="Times New Roman" w:cs="Times New Roman"/>
                <w:color w:val="000000"/>
                <w:kern w:val="0"/>
                <w:sz w:val="24"/>
                <w:szCs w:val="24"/>
                <w:lang w:val="en-GB" w:eastAsia="et-EE"/>
                <w14:ligatures w14:val="none"/>
              </w:rPr>
              <w:t>.</w:t>
            </w:r>
          </w:p>
          <w:p w14:paraId="6D07A34C" w14:textId="77777777" w:rsidR="00E7478E" w:rsidRPr="00435C56" w:rsidRDefault="00E7478E" w:rsidP="00A64A8A">
            <w:pPr>
              <w:jc w:val="both"/>
              <w:rPr>
                <w:rFonts w:ascii="Times New Roman" w:eastAsia="Times New Roman" w:hAnsi="Times New Roman" w:cs="Times New Roman"/>
                <w:color w:val="000000"/>
                <w:kern w:val="0"/>
                <w:sz w:val="24"/>
                <w:szCs w:val="24"/>
                <w:lang w:val="en-GB" w:eastAsia="et-EE"/>
                <w14:ligatures w14:val="none"/>
              </w:rPr>
            </w:pPr>
          </w:p>
          <w:p w14:paraId="246CDADA" w14:textId="5E696CDA" w:rsidR="00F95968" w:rsidRPr="00435C56" w:rsidRDefault="00F95968" w:rsidP="00A64A8A">
            <w:pPr>
              <w:jc w:val="both"/>
              <w:rPr>
                <w:rFonts w:ascii="Times New Roman" w:eastAsia="Times New Roman" w:hAnsi="Times New Roman" w:cs="Times New Roman"/>
                <w:color w:val="000000"/>
                <w:kern w:val="0"/>
                <w:sz w:val="24"/>
                <w:szCs w:val="24"/>
                <w:lang w:val="en-GB" w:eastAsia="et-EE"/>
                <w14:ligatures w14:val="none"/>
              </w:rPr>
            </w:pPr>
            <w:r w:rsidRPr="00435C56">
              <w:rPr>
                <w:rFonts w:ascii="Times New Roman" w:eastAsia="Times New Roman" w:hAnsi="Times New Roman" w:cs="Times New Roman"/>
                <w:color w:val="000000"/>
                <w:kern w:val="0"/>
                <w:sz w:val="24"/>
                <w:szCs w:val="24"/>
                <w:lang w:val="en-GB" w:eastAsia="et-EE"/>
                <w14:ligatures w14:val="none"/>
              </w:rPr>
              <w:t>Payment in 2026: €39.708 million, partially covering the first payments of the second application round</w:t>
            </w:r>
            <w:r w:rsidR="00E7478E" w:rsidRPr="00435C56">
              <w:rPr>
                <w:rFonts w:ascii="Times New Roman" w:eastAsia="Times New Roman" w:hAnsi="Times New Roman" w:cs="Times New Roman"/>
                <w:color w:val="000000"/>
                <w:kern w:val="0"/>
                <w:sz w:val="24"/>
                <w:szCs w:val="24"/>
                <w:lang w:val="en-GB" w:eastAsia="et-EE"/>
                <w14:ligatures w14:val="none"/>
              </w:rPr>
              <w:t xml:space="preserve"> of 2024 (</w:t>
            </w:r>
            <w:r w:rsidR="005E3E34" w:rsidRPr="00435C56">
              <w:rPr>
                <w:rFonts w:ascii="Times New Roman" w:eastAsia="Times New Roman" w:hAnsi="Times New Roman" w:cs="Times New Roman"/>
                <w:color w:val="000000"/>
                <w:kern w:val="0"/>
                <w:sz w:val="24"/>
                <w:szCs w:val="24"/>
                <w:lang w:val="en-GB" w:eastAsia="et-EE"/>
                <w14:ligatures w14:val="none"/>
              </w:rPr>
              <w:t xml:space="preserve">budget of the call </w:t>
            </w:r>
            <w:r w:rsidR="00C02CEE" w:rsidRPr="00FA4165">
              <w:rPr>
                <w:rFonts w:ascii="Times New Roman" w:eastAsia="Times New Roman" w:hAnsi="Times New Roman" w:cs="Times New Roman"/>
                <w:color w:val="000000"/>
                <w:kern w:val="0"/>
                <w:sz w:val="24"/>
                <w:szCs w:val="24"/>
                <w:lang w:val="en-GB" w:eastAsia="et-EE"/>
                <w14:ligatures w14:val="none"/>
              </w:rPr>
              <w:t>€</w:t>
            </w:r>
            <w:r w:rsidR="00E7478E" w:rsidRPr="00435C56">
              <w:rPr>
                <w:rFonts w:ascii="Times New Roman" w:eastAsia="Times New Roman" w:hAnsi="Times New Roman" w:cs="Times New Roman"/>
                <w:color w:val="000000"/>
                <w:kern w:val="0"/>
                <w:sz w:val="24"/>
                <w:szCs w:val="24"/>
                <w:lang w:val="en-GB" w:eastAsia="et-EE"/>
                <w14:ligatures w14:val="none"/>
              </w:rPr>
              <w:t xml:space="preserve">170 </w:t>
            </w:r>
            <w:r w:rsidR="00C02CEE" w:rsidRPr="00FA4165">
              <w:rPr>
                <w:rFonts w:ascii="Times New Roman" w:eastAsia="Times New Roman" w:hAnsi="Times New Roman" w:cs="Times New Roman"/>
                <w:color w:val="000000"/>
                <w:kern w:val="0"/>
                <w:sz w:val="24"/>
                <w:szCs w:val="24"/>
                <w:lang w:val="en-GB" w:eastAsia="et-EE"/>
                <w14:ligatures w14:val="none"/>
              </w:rPr>
              <w:t>million</w:t>
            </w:r>
            <w:r w:rsidR="00E7478E" w:rsidRPr="00435C56">
              <w:rPr>
                <w:rFonts w:ascii="Times New Roman" w:eastAsia="Times New Roman" w:hAnsi="Times New Roman" w:cs="Times New Roman"/>
                <w:color w:val="000000"/>
                <w:kern w:val="0"/>
                <w:sz w:val="24"/>
                <w:szCs w:val="24"/>
                <w:lang w:val="en-GB" w:eastAsia="et-EE"/>
                <w14:ligatures w14:val="none"/>
              </w:rPr>
              <w:t>)</w:t>
            </w:r>
            <w:r w:rsidRPr="00435C56">
              <w:rPr>
                <w:rFonts w:ascii="Times New Roman" w:eastAsia="Times New Roman" w:hAnsi="Times New Roman" w:cs="Times New Roman"/>
                <w:color w:val="000000"/>
                <w:kern w:val="0"/>
                <w:sz w:val="24"/>
                <w:szCs w:val="24"/>
                <w:lang w:val="en-GB" w:eastAsia="et-EE"/>
                <w14:ligatures w14:val="none"/>
              </w:rPr>
              <w:t>.</w:t>
            </w:r>
          </w:p>
          <w:p w14:paraId="77CADB52" w14:textId="77777777" w:rsidR="00E7478E" w:rsidRPr="00435C56" w:rsidRDefault="00E7478E" w:rsidP="00A64A8A">
            <w:pPr>
              <w:jc w:val="both"/>
              <w:rPr>
                <w:rFonts w:ascii="Times New Roman" w:eastAsia="Times New Roman" w:hAnsi="Times New Roman" w:cs="Times New Roman"/>
                <w:color w:val="000000"/>
                <w:kern w:val="0"/>
                <w:sz w:val="24"/>
                <w:szCs w:val="24"/>
                <w:lang w:val="en-GB" w:eastAsia="et-EE"/>
                <w14:ligatures w14:val="none"/>
              </w:rPr>
            </w:pPr>
          </w:p>
          <w:p w14:paraId="1DBDD020" w14:textId="2110C4A8" w:rsidR="003D78C5" w:rsidRPr="00435C56" w:rsidRDefault="003D78C5" w:rsidP="00A64A8A">
            <w:pPr>
              <w:jc w:val="both"/>
              <w:rPr>
                <w:rFonts w:ascii="Times New Roman" w:eastAsia="Times New Roman" w:hAnsi="Times New Roman" w:cs="Times New Roman"/>
                <w:b/>
                <w:bCs/>
                <w:color w:val="000000"/>
                <w:kern w:val="0"/>
                <w:sz w:val="24"/>
                <w:szCs w:val="24"/>
                <w:lang w:val="en-GB" w:eastAsia="et-EE"/>
                <w14:ligatures w14:val="none"/>
              </w:rPr>
            </w:pPr>
          </w:p>
        </w:tc>
        <w:tc>
          <w:tcPr>
            <w:tcW w:w="4531" w:type="dxa"/>
          </w:tcPr>
          <w:p w14:paraId="499DFB31" w14:textId="5A1802F5" w:rsidR="00DA3087" w:rsidRDefault="003D78C5" w:rsidP="00A64A8A">
            <w:pPr>
              <w:jc w:val="both"/>
              <w:rPr>
                <w:rFonts w:ascii="Times New Roman" w:eastAsia="Times New Roman" w:hAnsi="Times New Roman" w:cs="Times New Roman"/>
                <w:b/>
                <w:bCs/>
                <w:color w:val="000000"/>
                <w:kern w:val="0"/>
                <w:sz w:val="24"/>
                <w:szCs w:val="24"/>
                <w:lang w:eastAsia="et-EE"/>
                <w14:ligatures w14:val="none"/>
              </w:rPr>
            </w:pPr>
            <w:r>
              <w:rPr>
                <w:rFonts w:ascii="Times New Roman" w:eastAsia="Times New Roman" w:hAnsi="Times New Roman" w:cs="Times New Roman"/>
                <w:b/>
                <w:bCs/>
                <w:color w:val="000000"/>
                <w:kern w:val="0"/>
                <w:sz w:val="24"/>
                <w:szCs w:val="24"/>
                <w:lang w:eastAsia="et-EE"/>
                <w14:ligatures w14:val="none"/>
              </w:rPr>
              <w:lastRenderedPageBreak/>
              <w:t>Eelarve</w:t>
            </w:r>
            <w:r w:rsidR="00C07504">
              <w:rPr>
                <w:rFonts w:ascii="Times New Roman" w:eastAsia="Times New Roman" w:hAnsi="Times New Roman" w:cs="Times New Roman"/>
                <w:b/>
                <w:bCs/>
                <w:color w:val="000000"/>
                <w:kern w:val="0"/>
                <w:sz w:val="24"/>
                <w:szCs w:val="24"/>
                <w:lang w:eastAsia="et-EE"/>
                <w14:ligatures w14:val="none"/>
              </w:rPr>
              <w:t>:</w:t>
            </w:r>
          </w:p>
          <w:p w14:paraId="310886A8" w14:textId="77777777" w:rsidR="00F95968" w:rsidRDefault="00F95968" w:rsidP="00A64A8A">
            <w:pPr>
              <w:jc w:val="both"/>
              <w:rPr>
                <w:rFonts w:ascii="Times New Roman" w:eastAsia="Times New Roman" w:hAnsi="Times New Roman" w:cs="Times New Roman"/>
                <w:b/>
                <w:bCs/>
                <w:color w:val="000000"/>
                <w:kern w:val="0"/>
                <w:sz w:val="24"/>
                <w:szCs w:val="24"/>
                <w:lang w:eastAsia="et-EE"/>
                <w14:ligatures w14:val="none"/>
              </w:rPr>
            </w:pPr>
          </w:p>
          <w:p w14:paraId="05489632" w14:textId="20D995CB" w:rsidR="00755B9A" w:rsidRDefault="00755B9A" w:rsidP="00A64A8A">
            <w:pPr>
              <w:jc w:val="both"/>
              <w:rPr>
                <w:rFonts w:ascii="Times New Roman" w:eastAsia="Times New Roman" w:hAnsi="Times New Roman" w:cs="Times New Roman"/>
                <w:color w:val="000000"/>
                <w:kern w:val="0"/>
                <w:sz w:val="24"/>
                <w:szCs w:val="24"/>
                <w:lang w:eastAsia="et-EE"/>
                <w14:ligatures w14:val="none"/>
              </w:rPr>
            </w:pPr>
            <w:r w:rsidRPr="00755B9A">
              <w:rPr>
                <w:rFonts w:ascii="Times New Roman" w:eastAsia="Times New Roman" w:hAnsi="Times New Roman" w:cs="Times New Roman"/>
                <w:color w:val="000000"/>
                <w:kern w:val="0"/>
                <w:sz w:val="24"/>
                <w:szCs w:val="24"/>
                <w:lang w:eastAsia="et-EE"/>
                <w14:ligatures w14:val="none"/>
              </w:rPr>
              <w:t xml:space="preserve">Pakume välja 50/50 jaotuse tulemuste ja tingimuste vahel. See lähenemine arvestab tegelikke rahavoogude vajadusi. Meede on </w:t>
            </w:r>
            <w:r w:rsidRPr="00755B9A">
              <w:rPr>
                <w:rFonts w:ascii="Times New Roman" w:eastAsia="Times New Roman" w:hAnsi="Times New Roman" w:cs="Times New Roman"/>
                <w:color w:val="000000"/>
                <w:kern w:val="0"/>
                <w:sz w:val="24"/>
                <w:szCs w:val="24"/>
                <w:lang w:eastAsia="et-EE"/>
                <w14:ligatures w14:val="none"/>
              </w:rPr>
              <w:lastRenderedPageBreak/>
              <w:t xml:space="preserve">rakendamisel, korraldatud on kaks taotlusvooru (vastavalt 80 miljonit ja 170 miljonit eurot). Esimesest voorust on korteriühistutele juba välja makstud </w:t>
            </w:r>
            <w:r w:rsidR="00C401ED">
              <w:rPr>
                <w:rFonts w:ascii="Times New Roman" w:eastAsia="Times New Roman" w:hAnsi="Times New Roman" w:cs="Times New Roman"/>
                <w:color w:val="000000"/>
                <w:kern w:val="0"/>
                <w:sz w:val="24"/>
                <w:szCs w:val="24"/>
                <w:lang w:eastAsia="et-EE"/>
                <w14:ligatures w14:val="none"/>
              </w:rPr>
              <w:t>5</w:t>
            </w:r>
            <w:r w:rsidRPr="00755B9A">
              <w:rPr>
                <w:rFonts w:ascii="Times New Roman" w:eastAsia="Times New Roman" w:hAnsi="Times New Roman" w:cs="Times New Roman"/>
                <w:color w:val="000000"/>
                <w:kern w:val="0"/>
                <w:sz w:val="24"/>
                <w:szCs w:val="24"/>
                <w:lang w:eastAsia="et-EE"/>
                <w14:ligatures w14:val="none"/>
              </w:rPr>
              <w:t xml:space="preserve">3 miljonit eurot. Kuna teine taotlusvoor algas eelmisel sügisel (2024) ja täitus kiiresti taotlustega, ootame maksete kiiret suurenemist. Selline tempo seab riigieelarvele märkimisväärse koormuse, </w:t>
            </w:r>
            <w:r w:rsidR="00193178">
              <w:rPr>
                <w:rFonts w:ascii="Times New Roman" w:eastAsia="Times New Roman" w:hAnsi="Times New Roman" w:cs="Times New Roman"/>
                <w:color w:val="000000"/>
                <w:kern w:val="0"/>
                <w:sz w:val="24"/>
                <w:szCs w:val="24"/>
                <w:lang w:eastAsia="et-EE"/>
                <w14:ligatures w14:val="none"/>
              </w:rPr>
              <w:t xml:space="preserve">ning soovime, et FNLC mudel ja väljamaksed toetaksid liikmesriigi </w:t>
            </w:r>
            <w:r w:rsidR="00292B23">
              <w:rPr>
                <w:rFonts w:ascii="Times New Roman" w:eastAsia="Times New Roman" w:hAnsi="Times New Roman" w:cs="Times New Roman"/>
                <w:color w:val="000000"/>
                <w:kern w:val="0"/>
                <w:sz w:val="24"/>
                <w:szCs w:val="24"/>
                <w:lang w:eastAsia="et-EE"/>
                <w14:ligatures w14:val="none"/>
              </w:rPr>
              <w:t xml:space="preserve">tegelikke </w:t>
            </w:r>
            <w:r w:rsidR="00193178">
              <w:rPr>
                <w:rFonts w:ascii="Times New Roman" w:eastAsia="Times New Roman" w:hAnsi="Times New Roman" w:cs="Times New Roman"/>
                <w:color w:val="000000"/>
                <w:kern w:val="0"/>
                <w:sz w:val="24"/>
                <w:szCs w:val="24"/>
                <w:lang w:eastAsia="et-EE"/>
                <w14:ligatures w14:val="none"/>
              </w:rPr>
              <w:t>vajadusi</w:t>
            </w:r>
            <w:r w:rsidR="00292B23">
              <w:rPr>
                <w:rFonts w:ascii="Times New Roman" w:eastAsia="Times New Roman" w:hAnsi="Times New Roman" w:cs="Times New Roman"/>
                <w:color w:val="000000"/>
                <w:kern w:val="0"/>
                <w:sz w:val="24"/>
                <w:szCs w:val="24"/>
                <w:lang w:eastAsia="et-EE"/>
                <w14:ligatures w14:val="none"/>
              </w:rPr>
              <w:t xml:space="preserve"> ja jooksvalt tekkivaid kulusid</w:t>
            </w:r>
            <w:r w:rsidRPr="00755B9A">
              <w:rPr>
                <w:rFonts w:ascii="Times New Roman" w:eastAsia="Times New Roman" w:hAnsi="Times New Roman" w:cs="Times New Roman"/>
                <w:color w:val="000000"/>
                <w:kern w:val="0"/>
                <w:sz w:val="24"/>
                <w:szCs w:val="24"/>
                <w:lang w:eastAsia="et-EE"/>
                <w14:ligatures w14:val="none"/>
              </w:rPr>
              <w:t>.</w:t>
            </w:r>
          </w:p>
          <w:p w14:paraId="32F44DEF" w14:textId="77777777" w:rsidR="00755B9A" w:rsidRDefault="00755B9A" w:rsidP="00A64A8A">
            <w:pPr>
              <w:jc w:val="both"/>
              <w:rPr>
                <w:rFonts w:ascii="Times New Roman" w:eastAsia="Times New Roman" w:hAnsi="Times New Roman" w:cs="Times New Roman"/>
                <w:color w:val="000000"/>
                <w:kern w:val="0"/>
                <w:sz w:val="24"/>
                <w:szCs w:val="24"/>
                <w:lang w:eastAsia="et-EE"/>
                <w14:ligatures w14:val="none"/>
              </w:rPr>
            </w:pPr>
          </w:p>
          <w:p w14:paraId="09147116" w14:textId="2D8929E7" w:rsidR="002353E0" w:rsidRDefault="002353E0" w:rsidP="00A64A8A">
            <w:pPr>
              <w:jc w:val="both"/>
              <w:rPr>
                <w:rFonts w:ascii="Times New Roman" w:eastAsia="Times New Roman" w:hAnsi="Times New Roman" w:cs="Times New Roman"/>
                <w:color w:val="000000"/>
                <w:kern w:val="0"/>
                <w:sz w:val="24"/>
                <w:szCs w:val="24"/>
                <w:lang w:eastAsia="et-EE"/>
                <w14:ligatures w14:val="none"/>
              </w:rPr>
            </w:pPr>
            <w:r w:rsidRPr="002353E0">
              <w:rPr>
                <w:rFonts w:ascii="Times New Roman" w:eastAsia="Times New Roman" w:hAnsi="Times New Roman" w:cs="Times New Roman"/>
                <w:color w:val="000000"/>
                <w:kern w:val="0"/>
                <w:sz w:val="24"/>
                <w:szCs w:val="24"/>
                <w:lang w:eastAsia="et-EE"/>
                <w14:ligatures w14:val="none"/>
              </w:rPr>
              <w:t>2025.a makse 82,72</w:t>
            </w:r>
            <w:r w:rsidR="00F95968">
              <w:rPr>
                <w:rFonts w:ascii="Times New Roman" w:eastAsia="Times New Roman" w:hAnsi="Times New Roman" w:cs="Times New Roman"/>
                <w:color w:val="000000"/>
                <w:kern w:val="0"/>
                <w:sz w:val="24"/>
                <w:szCs w:val="24"/>
                <w:lang w:eastAsia="et-EE"/>
                <w14:ligatures w14:val="none"/>
              </w:rPr>
              <w:t>5</w:t>
            </w:r>
            <w:r w:rsidRPr="002353E0">
              <w:rPr>
                <w:rFonts w:ascii="Times New Roman" w:eastAsia="Times New Roman" w:hAnsi="Times New Roman" w:cs="Times New Roman"/>
                <w:color w:val="000000"/>
                <w:kern w:val="0"/>
                <w:sz w:val="24"/>
                <w:szCs w:val="24"/>
                <w:lang w:eastAsia="et-EE"/>
                <w14:ligatures w14:val="none"/>
              </w:rPr>
              <w:t xml:space="preserve"> mln</w:t>
            </w:r>
            <w:r w:rsidR="00435C56">
              <w:rPr>
                <w:rFonts w:ascii="Times New Roman" w:eastAsia="Times New Roman" w:hAnsi="Times New Roman" w:cs="Times New Roman"/>
                <w:color w:val="000000"/>
                <w:kern w:val="0"/>
                <w:sz w:val="24"/>
                <w:szCs w:val="24"/>
                <w:lang w:eastAsia="et-EE"/>
                <w14:ligatures w14:val="none"/>
              </w:rPr>
              <w:t xml:space="preserve"> </w:t>
            </w:r>
            <w:r w:rsidRPr="002353E0">
              <w:rPr>
                <w:rFonts w:ascii="Times New Roman" w:eastAsia="Times New Roman" w:hAnsi="Times New Roman" w:cs="Times New Roman"/>
                <w:color w:val="000000"/>
                <w:kern w:val="0"/>
                <w:sz w:val="24"/>
                <w:szCs w:val="24"/>
                <w:lang w:eastAsia="et-EE"/>
                <w14:ligatures w14:val="none"/>
              </w:rPr>
              <w:t xml:space="preserve">katab </w:t>
            </w:r>
            <w:r>
              <w:rPr>
                <w:rFonts w:ascii="Times New Roman" w:eastAsia="Times New Roman" w:hAnsi="Times New Roman" w:cs="Times New Roman"/>
                <w:color w:val="000000"/>
                <w:kern w:val="0"/>
                <w:sz w:val="24"/>
                <w:szCs w:val="24"/>
                <w:lang w:eastAsia="et-EE"/>
                <w14:ligatures w14:val="none"/>
              </w:rPr>
              <w:t>I taotlus</w:t>
            </w:r>
            <w:r w:rsidRPr="002353E0">
              <w:rPr>
                <w:rFonts w:ascii="Times New Roman" w:eastAsia="Times New Roman" w:hAnsi="Times New Roman" w:cs="Times New Roman"/>
                <w:color w:val="000000"/>
                <w:kern w:val="0"/>
                <w:sz w:val="24"/>
                <w:szCs w:val="24"/>
                <w:lang w:eastAsia="et-EE"/>
                <w14:ligatures w14:val="none"/>
              </w:rPr>
              <w:t>vooru</w:t>
            </w:r>
            <w:r w:rsidR="00923FB9">
              <w:rPr>
                <w:rFonts w:ascii="Times New Roman" w:eastAsia="Times New Roman" w:hAnsi="Times New Roman" w:cs="Times New Roman"/>
                <w:color w:val="000000"/>
                <w:kern w:val="0"/>
                <w:sz w:val="24"/>
                <w:szCs w:val="24"/>
                <w:lang w:eastAsia="et-EE"/>
                <w14:ligatures w14:val="none"/>
              </w:rPr>
              <w:t>, mis korraldati</w:t>
            </w:r>
            <w:r w:rsidR="00292B23">
              <w:rPr>
                <w:rFonts w:ascii="Times New Roman" w:eastAsia="Times New Roman" w:hAnsi="Times New Roman" w:cs="Times New Roman"/>
                <w:color w:val="000000"/>
                <w:kern w:val="0"/>
                <w:sz w:val="24"/>
                <w:szCs w:val="24"/>
                <w:lang w:eastAsia="et-EE"/>
                <w14:ligatures w14:val="none"/>
              </w:rPr>
              <w:t xml:space="preserve"> 2023</w:t>
            </w:r>
            <w:r w:rsidR="005E3E34">
              <w:rPr>
                <w:rFonts w:ascii="Times New Roman" w:eastAsia="Times New Roman" w:hAnsi="Times New Roman" w:cs="Times New Roman"/>
                <w:color w:val="000000"/>
                <w:kern w:val="0"/>
                <w:sz w:val="24"/>
                <w:szCs w:val="24"/>
                <w:lang w:eastAsia="et-EE"/>
                <w14:ligatures w14:val="none"/>
              </w:rPr>
              <w:t xml:space="preserve"> (vooru eelarve 80 mln)</w:t>
            </w:r>
            <w:r w:rsidR="00FC6660">
              <w:rPr>
                <w:rFonts w:ascii="Times New Roman" w:eastAsia="Times New Roman" w:hAnsi="Times New Roman" w:cs="Times New Roman"/>
                <w:color w:val="000000"/>
                <w:kern w:val="0"/>
                <w:sz w:val="24"/>
                <w:szCs w:val="24"/>
                <w:lang w:eastAsia="et-EE"/>
                <w14:ligatures w14:val="none"/>
              </w:rPr>
              <w:t>.</w:t>
            </w:r>
          </w:p>
          <w:p w14:paraId="5C80627A" w14:textId="77777777" w:rsidR="00923FB9" w:rsidRPr="002353E0" w:rsidRDefault="00923FB9" w:rsidP="00A64A8A">
            <w:pPr>
              <w:jc w:val="both"/>
              <w:rPr>
                <w:rFonts w:ascii="Times New Roman" w:eastAsia="Times New Roman" w:hAnsi="Times New Roman" w:cs="Times New Roman"/>
                <w:color w:val="000000"/>
                <w:kern w:val="0"/>
                <w:sz w:val="24"/>
                <w:szCs w:val="24"/>
                <w:lang w:eastAsia="et-EE"/>
                <w14:ligatures w14:val="none"/>
              </w:rPr>
            </w:pPr>
          </w:p>
          <w:p w14:paraId="7043178E" w14:textId="02EA8EDA" w:rsidR="002353E0" w:rsidRPr="002353E0" w:rsidRDefault="002353E0" w:rsidP="00A64A8A">
            <w:pPr>
              <w:jc w:val="both"/>
              <w:rPr>
                <w:rFonts w:ascii="Times New Roman" w:eastAsia="Times New Roman" w:hAnsi="Times New Roman" w:cs="Times New Roman"/>
                <w:color w:val="000000"/>
                <w:kern w:val="0"/>
                <w:sz w:val="24"/>
                <w:szCs w:val="24"/>
                <w:lang w:eastAsia="et-EE"/>
                <w14:ligatures w14:val="none"/>
              </w:rPr>
            </w:pPr>
            <w:r w:rsidRPr="002353E0">
              <w:rPr>
                <w:rFonts w:ascii="Times New Roman" w:eastAsia="Times New Roman" w:hAnsi="Times New Roman" w:cs="Times New Roman"/>
                <w:color w:val="000000"/>
                <w:kern w:val="0"/>
                <w:sz w:val="24"/>
                <w:szCs w:val="24"/>
                <w:lang w:eastAsia="et-EE"/>
                <w14:ligatures w14:val="none"/>
              </w:rPr>
              <w:t>2026. a makse 39,7</w:t>
            </w:r>
            <w:r w:rsidR="00F95968">
              <w:rPr>
                <w:rFonts w:ascii="Times New Roman" w:eastAsia="Times New Roman" w:hAnsi="Times New Roman" w:cs="Times New Roman"/>
                <w:color w:val="000000"/>
                <w:kern w:val="0"/>
                <w:sz w:val="24"/>
                <w:szCs w:val="24"/>
                <w:lang w:eastAsia="et-EE"/>
                <w14:ligatures w14:val="none"/>
              </w:rPr>
              <w:t>08</w:t>
            </w:r>
            <w:r w:rsidRPr="002353E0">
              <w:rPr>
                <w:rFonts w:ascii="Times New Roman" w:eastAsia="Times New Roman" w:hAnsi="Times New Roman" w:cs="Times New Roman"/>
                <w:color w:val="000000"/>
                <w:kern w:val="0"/>
                <w:sz w:val="24"/>
                <w:szCs w:val="24"/>
                <w:lang w:eastAsia="et-EE"/>
                <w14:ligatures w14:val="none"/>
              </w:rPr>
              <w:t xml:space="preserve"> mln</w:t>
            </w:r>
            <w:r>
              <w:rPr>
                <w:rFonts w:ascii="Times New Roman" w:eastAsia="Times New Roman" w:hAnsi="Times New Roman" w:cs="Times New Roman"/>
                <w:color w:val="000000"/>
                <w:kern w:val="0"/>
                <w:sz w:val="24"/>
                <w:szCs w:val="24"/>
                <w:lang w:eastAsia="et-EE"/>
                <w14:ligatures w14:val="none"/>
              </w:rPr>
              <w:t xml:space="preserve"> </w:t>
            </w:r>
            <w:r w:rsidRPr="002353E0">
              <w:rPr>
                <w:rFonts w:ascii="Times New Roman" w:eastAsia="Times New Roman" w:hAnsi="Times New Roman" w:cs="Times New Roman"/>
                <w:color w:val="000000"/>
                <w:kern w:val="0"/>
                <w:sz w:val="24"/>
                <w:szCs w:val="24"/>
                <w:lang w:eastAsia="et-EE"/>
                <w14:ligatures w14:val="none"/>
              </w:rPr>
              <w:t xml:space="preserve">katab </w:t>
            </w:r>
            <w:r w:rsidR="00FC6660">
              <w:rPr>
                <w:rFonts w:ascii="Times New Roman" w:eastAsia="Times New Roman" w:hAnsi="Times New Roman" w:cs="Times New Roman"/>
                <w:color w:val="000000"/>
                <w:kern w:val="0"/>
                <w:sz w:val="24"/>
                <w:szCs w:val="24"/>
                <w:lang w:eastAsia="et-EE"/>
                <w14:ligatures w14:val="none"/>
              </w:rPr>
              <w:t xml:space="preserve">osaliselt </w:t>
            </w:r>
            <w:r w:rsidR="005E3E34">
              <w:rPr>
                <w:rFonts w:ascii="Times New Roman" w:eastAsia="Times New Roman" w:hAnsi="Times New Roman" w:cs="Times New Roman"/>
                <w:color w:val="000000"/>
                <w:kern w:val="0"/>
                <w:sz w:val="24"/>
                <w:szCs w:val="24"/>
                <w:lang w:eastAsia="et-EE"/>
                <w14:ligatures w14:val="none"/>
              </w:rPr>
              <w:t xml:space="preserve">2024. aastal avatud </w:t>
            </w:r>
            <w:r w:rsidRPr="002353E0">
              <w:rPr>
                <w:rFonts w:ascii="Times New Roman" w:eastAsia="Times New Roman" w:hAnsi="Times New Roman" w:cs="Times New Roman"/>
                <w:color w:val="000000"/>
                <w:kern w:val="0"/>
                <w:sz w:val="24"/>
                <w:szCs w:val="24"/>
                <w:lang w:eastAsia="et-EE"/>
                <w14:ligatures w14:val="none"/>
              </w:rPr>
              <w:t xml:space="preserve">II </w:t>
            </w:r>
            <w:r>
              <w:rPr>
                <w:rFonts w:ascii="Times New Roman" w:eastAsia="Times New Roman" w:hAnsi="Times New Roman" w:cs="Times New Roman"/>
                <w:color w:val="000000"/>
                <w:kern w:val="0"/>
                <w:sz w:val="24"/>
                <w:szCs w:val="24"/>
                <w:lang w:eastAsia="et-EE"/>
                <w14:ligatures w14:val="none"/>
              </w:rPr>
              <w:t>taotlus</w:t>
            </w:r>
            <w:r w:rsidRPr="002353E0">
              <w:rPr>
                <w:rFonts w:ascii="Times New Roman" w:eastAsia="Times New Roman" w:hAnsi="Times New Roman" w:cs="Times New Roman"/>
                <w:color w:val="000000"/>
                <w:kern w:val="0"/>
                <w:sz w:val="24"/>
                <w:szCs w:val="24"/>
                <w:lang w:eastAsia="et-EE"/>
                <w14:ligatures w14:val="none"/>
              </w:rPr>
              <w:t>vooru</w:t>
            </w:r>
            <w:r w:rsidR="005E3E34">
              <w:rPr>
                <w:rFonts w:ascii="Times New Roman" w:eastAsia="Times New Roman" w:hAnsi="Times New Roman" w:cs="Times New Roman"/>
                <w:color w:val="000000"/>
                <w:kern w:val="0"/>
                <w:sz w:val="24"/>
                <w:szCs w:val="24"/>
                <w:lang w:eastAsia="et-EE"/>
                <w14:ligatures w14:val="none"/>
              </w:rPr>
              <w:t xml:space="preserve"> </w:t>
            </w:r>
            <w:r w:rsidRPr="002353E0">
              <w:rPr>
                <w:rFonts w:ascii="Times New Roman" w:eastAsia="Times New Roman" w:hAnsi="Times New Roman" w:cs="Times New Roman"/>
                <w:color w:val="000000"/>
                <w:kern w:val="0"/>
                <w:sz w:val="24"/>
                <w:szCs w:val="24"/>
                <w:lang w:eastAsia="et-EE"/>
                <w14:ligatures w14:val="none"/>
              </w:rPr>
              <w:t xml:space="preserve"> esimesi makseid </w:t>
            </w:r>
            <w:r w:rsidR="005E3E34">
              <w:rPr>
                <w:rFonts w:ascii="Times New Roman" w:eastAsia="Times New Roman" w:hAnsi="Times New Roman" w:cs="Times New Roman"/>
                <w:color w:val="000000"/>
                <w:kern w:val="0"/>
                <w:sz w:val="24"/>
                <w:szCs w:val="24"/>
                <w:lang w:eastAsia="et-EE"/>
                <w14:ligatures w14:val="none"/>
              </w:rPr>
              <w:t>väheses</w:t>
            </w:r>
            <w:r w:rsidRPr="002353E0">
              <w:rPr>
                <w:rFonts w:ascii="Times New Roman" w:eastAsia="Times New Roman" w:hAnsi="Times New Roman" w:cs="Times New Roman"/>
                <w:color w:val="000000"/>
                <w:kern w:val="0"/>
                <w:sz w:val="24"/>
                <w:szCs w:val="24"/>
                <w:lang w:eastAsia="et-EE"/>
                <w14:ligatures w14:val="none"/>
              </w:rPr>
              <w:t xml:space="preserve"> ulatuses</w:t>
            </w:r>
            <w:r w:rsidR="005E3E34">
              <w:rPr>
                <w:rFonts w:ascii="Times New Roman" w:eastAsia="Times New Roman" w:hAnsi="Times New Roman" w:cs="Times New Roman"/>
                <w:color w:val="000000"/>
                <w:kern w:val="0"/>
                <w:sz w:val="24"/>
                <w:szCs w:val="24"/>
                <w:lang w:eastAsia="et-EE"/>
                <w14:ligatures w14:val="none"/>
              </w:rPr>
              <w:t xml:space="preserve"> (vooru eelarve 170 mln)</w:t>
            </w:r>
            <w:r w:rsidR="00FC6660">
              <w:rPr>
                <w:rFonts w:ascii="Times New Roman" w:eastAsia="Times New Roman" w:hAnsi="Times New Roman" w:cs="Times New Roman"/>
                <w:color w:val="000000"/>
                <w:kern w:val="0"/>
                <w:sz w:val="24"/>
                <w:szCs w:val="24"/>
                <w:lang w:eastAsia="et-EE"/>
                <w14:ligatures w14:val="none"/>
              </w:rPr>
              <w:t>.</w:t>
            </w:r>
          </w:p>
          <w:p w14:paraId="15E60E0E" w14:textId="06A12535" w:rsidR="003D78C5" w:rsidRDefault="003D78C5" w:rsidP="005E3E34">
            <w:pPr>
              <w:jc w:val="both"/>
              <w:rPr>
                <w:rFonts w:ascii="Times New Roman" w:eastAsia="Times New Roman" w:hAnsi="Times New Roman" w:cs="Times New Roman"/>
                <w:b/>
                <w:bCs/>
                <w:color w:val="000000"/>
                <w:kern w:val="0"/>
                <w:sz w:val="24"/>
                <w:szCs w:val="24"/>
                <w:lang w:eastAsia="et-EE"/>
                <w14:ligatures w14:val="none"/>
              </w:rPr>
            </w:pPr>
          </w:p>
        </w:tc>
      </w:tr>
      <w:tr w:rsidR="00B4029D" w:rsidRPr="00DB47F7" w14:paraId="5B8A030C" w14:textId="77777777" w:rsidTr="00DB47F7">
        <w:tc>
          <w:tcPr>
            <w:tcW w:w="4531" w:type="dxa"/>
          </w:tcPr>
          <w:p w14:paraId="16453153" w14:textId="30B6A554" w:rsidR="00B4029D" w:rsidRPr="0020462F" w:rsidRDefault="006D6BD3" w:rsidP="00A64A8A">
            <w:pPr>
              <w:jc w:val="both"/>
              <w:rPr>
                <w:rFonts w:ascii="Times New Roman" w:eastAsia="Times New Roman" w:hAnsi="Times New Roman" w:cs="Times New Roman"/>
                <w:b/>
                <w:bCs/>
                <w:color w:val="000000"/>
                <w:kern w:val="0"/>
                <w:sz w:val="24"/>
                <w:szCs w:val="24"/>
                <w:lang w:val="en-GB" w:eastAsia="et-EE"/>
                <w14:ligatures w14:val="none"/>
              </w:rPr>
            </w:pPr>
            <w:r w:rsidRPr="0020462F">
              <w:rPr>
                <w:rFonts w:ascii="Times New Roman" w:eastAsia="Times New Roman" w:hAnsi="Times New Roman" w:cs="Times New Roman"/>
                <w:b/>
                <w:bCs/>
                <w:color w:val="000000"/>
                <w:kern w:val="0"/>
                <w:sz w:val="24"/>
                <w:szCs w:val="24"/>
                <w:lang w:val="en-GB" w:eastAsia="et-EE"/>
                <w14:ligatures w14:val="none"/>
              </w:rPr>
              <w:lastRenderedPageBreak/>
              <w:t>Explanation on total budgeting</w:t>
            </w:r>
            <w:r w:rsidR="00B4029D" w:rsidRPr="0020462F">
              <w:rPr>
                <w:rFonts w:ascii="Times New Roman" w:eastAsia="Times New Roman" w:hAnsi="Times New Roman" w:cs="Times New Roman"/>
                <w:b/>
                <w:bCs/>
                <w:color w:val="000000"/>
                <w:kern w:val="0"/>
                <w:sz w:val="24"/>
                <w:szCs w:val="24"/>
                <w:lang w:val="en-GB" w:eastAsia="et-EE"/>
                <w14:ligatures w14:val="none"/>
              </w:rPr>
              <w:t>:</w:t>
            </w:r>
          </w:p>
          <w:p w14:paraId="722AEB34" w14:textId="466831D4" w:rsidR="00E20FAD" w:rsidRPr="0020462F" w:rsidRDefault="00E20FAD" w:rsidP="00A64A8A">
            <w:pPr>
              <w:pStyle w:val="Loendilik"/>
              <w:numPr>
                <w:ilvl w:val="0"/>
                <w:numId w:val="8"/>
              </w:numPr>
              <w:jc w:val="both"/>
              <w:rPr>
                <w:rFonts w:ascii="Times New Roman" w:eastAsia="Times New Roman" w:hAnsi="Times New Roman" w:cs="Times New Roman"/>
                <w:color w:val="000000"/>
                <w:kern w:val="0"/>
                <w:sz w:val="24"/>
                <w:szCs w:val="24"/>
                <w:u w:val="single"/>
                <w:lang w:val="en-GB" w:eastAsia="et-EE"/>
                <w14:ligatures w14:val="none"/>
              </w:rPr>
            </w:pPr>
            <w:r w:rsidRPr="0020462F">
              <w:rPr>
                <w:rFonts w:ascii="Times New Roman" w:eastAsia="Times New Roman" w:hAnsi="Times New Roman" w:cs="Times New Roman"/>
                <w:color w:val="000000"/>
                <w:kern w:val="0"/>
                <w:sz w:val="24"/>
                <w:szCs w:val="24"/>
                <w:lang w:val="en-GB" w:eastAsia="et-EE"/>
                <w14:ligatures w14:val="none"/>
              </w:rPr>
              <w:t>The budget of €3</w:t>
            </w:r>
            <w:ins w:id="0" w:author="Peep Bušin" w:date="2025-08-23T15:21:00Z" w16du:dateUtc="2025-08-23T12:21:00Z">
              <w:r w:rsidR="00647F12">
                <w:rPr>
                  <w:rFonts w:ascii="Times New Roman" w:eastAsia="Times New Roman" w:hAnsi="Times New Roman" w:cs="Times New Roman"/>
                  <w:color w:val="000000"/>
                  <w:kern w:val="0"/>
                  <w:sz w:val="24"/>
                  <w:szCs w:val="24"/>
                  <w:lang w:val="en-GB" w:eastAsia="et-EE"/>
                  <w14:ligatures w14:val="none"/>
                </w:rPr>
                <w:t>25</w:t>
              </w:r>
            </w:ins>
            <w:del w:id="1" w:author="Peep Bušin" w:date="2025-08-23T15:21:00Z" w16du:dateUtc="2025-08-23T12:21:00Z">
              <w:r w:rsidRPr="0020462F" w:rsidDel="00647F12">
                <w:rPr>
                  <w:rFonts w:ascii="Times New Roman" w:eastAsia="Times New Roman" w:hAnsi="Times New Roman" w:cs="Times New Roman"/>
                  <w:color w:val="000000"/>
                  <w:kern w:val="0"/>
                  <w:sz w:val="24"/>
                  <w:szCs w:val="24"/>
                  <w:lang w:val="en-GB" w:eastAsia="et-EE"/>
                  <w14:ligatures w14:val="none"/>
                </w:rPr>
                <w:delText>30.9</w:delText>
              </w:r>
            </w:del>
            <w:r w:rsidRPr="0020462F">
              <w:rPr>
                <w:rFonts w:ascii="Times New Roman" w:eastAsia="Times New Roman" w:hAnsi="Times New Roman" w:cs="Times New Roman"/>
                <w:color w:val="000000"/>
                <w:kern w:val="0"/>
                <w:sz w:val="24"/>
                <w:szCs w:val="24"/>
                <w:lang w:val="en-GB" w:eastAsia="et-EE"/>
                <w14:ligatures w14:val="none"/>
              </w:rPr>
              <w:t xml:space="preserve"> million includes only the eligible costs related to renovations carried out by apartment buildings, as listed in paragraph 6 of the regulation. </w:t>
            </w:r>
            <w:r w:rsidRPr="0020462F">
              <w:rPr>
                <w:rFonts w:ascii="Times New Roman" w:eastAsia="Times New Roman" w:hAnsi="Times New Roman" w:cs="Times New Roman"/>
                <w:color w:val="000000"/>
                <w:kern w:val="0"/>
                <w:sz w:val="24"/>
                <w:szCs w:val="24"/>
                <w:u w:val="single"/>
                <w:lang w:val="en-GB" w:eastAsia="et-EE"/>
                <w14:ligatures w14:val="none"/>
              </w:rPr>
              <w:t>The budget does not include other costs (e.g., implementation-related costs such as EIS expenses and similar).</w:t>
            </w:r>
          </w:p>
          <w:p w14:paraId="28BE8C0F" w14:textId="77777777" w:rsidR="00E20FAD" w:rsidRPr="0020462F" w:rsidRDefault="00E20FAD" w:rsidP="00435C56">
            <w:pPr>
              <w:pStyle w:val="Loendilik"/>
              <w:jc w:val="both"/>
              <w:rPr>
                <w:rFonts w:ascii="Times New Roman" w:eastAsia="Times New Roman" w:hAnsi="Times New Roman" w:cs="Times New Roman"/>
                <w:color w:val="000000"/>
                <w:kern w:val="0"/>
                <w:sz w:val="24"/>
                <w:szCs w:val="24"/>
                <w:lang w:val="en-GB" w:eastAsia="et-EE"/>
                <w14:ligatures w14:val="none"/>
              </w:rPr>
            </w:pPr>
          </w:p>
          <w:p w14:paraId="6537E0D0" w14:textId="55A15173" w:rsidR="008800D0" w:rsidRPr="0020462F" w:rsidRDefault="008800D0" w:rsidP="00A64A8A">
            <w:pPr>
              <w:pStyle w:val="Loendilik"/>
              <w:numPr>
                <w:ilvl w:val="0"/>
                <w:numId w:val="8"/>
              </w:numPr>
              <w:jc w:val="both"/>
              <w:rPr>
                <w:rFonts w:ascii="Times New Roman" w:eastAsia="Times New Roman" w:hAnsi="Times New Roman" w:cs="Times New Roman"/>
                <w:color w:val="000000"/>
                <w:kern w:val="0"/>
                <w:sz w:val="24"/>
                <w:szCs w:val="24"/>
                <w:lang w:val="en-GB" w:eastAsia="et-EE"/>
                <w14:ligatures w14:val="none"/>
              </w:rPr>
            </w:pPr>
            <w:r w:rsidRPr="0020462F">
              <w:rPr>
                <w:rFonts w:ascii="Times New Roman" w:eastAsia="Times New Roman" w:hAnsi="Times New Roman" w:cs="Times New Roman"/>
                <w:color w:val="000000"/>
                <w:kern w:val="0"/>
                <w:sz w:val="24"/>
                <w:szCs w:val="24"/>
                <w:lang w:val="en-GB" w:eastAsia="et-EE"/>
                <w14:ligatures w14:val="none"/>
              </w:rPr>
              <w:t>In the 2023 application round, €84,798,092 has been allocated for grants to fully renovate 157 apartment buildings, with the total renovation cost amounting to €180,666,000. Based on this calculation, the average grant per apartment building was approximately €540,000, and the average renovation cost per apartment building was €1,150,000.</w:t>
            </w:r>
          </w:p>
          <w:p w14:paraId="6C3C1097" w14:textId="56269F17" w:rsidR="00B4029D" w:rsidRPr="0020462F" w:rsidRDefault="008800D0" w:rsidP="00A64A8A">
            <w:pPr>
              <w:pStyle w:val="Loendilik"/>
              <w:jc w:val="both"/>
              <w:rPr>
                <w:rFonts w:ascii="Times New Roman" w:eastAsia="Times New Roman" w:hAnsi="Times New Roman" w:cs="Times New Roman"/>
                <w:color w:val="000000"/>
                <w:kern w:val="0"/>
                <w:sz w:val="24"/>
                <w:szCs w:val="24"/>
                <w:lang w:val="en-GB" w:eastAsia="et-EE"/>
                <w14:ligatures w14:val="none"/>
              </w:rPr>
            </w:pPr>
            <w:r w:rsidRPr="0020462F">
              <w:rPr>
                <w:rFonts w:ascii="Times New Roman" w:eastAsia="Times New Roman" w:hAnsi="Times New Roman" w:cs="Times New Roman"/>
                <w:color w:val="000000"/>
                <w:kern w:val="0"/>
                <w:sz w:val="24"/>
                <w:szCs w:val="24"/>
                <w:lang w:val="en-GB" w:eastAsia="et-EE"/>
                <w14:ligatures w14:val="none"/>
              </w:rPr>
              <w:t>Each renovated apartment building contains an average of 28 apartments. Assuming the average grant per apartment building remains at €540,000, a budget of €</w:t>
            </w:r>
            <w:del w:id="2" w:author="Peep Bušin" w:date="2025-09-21T21:07:00Z" w16du:dateUtc="2025-09-21T18:07:00Z">
              <w:r w:rsidRPr="0020462F" w:rsidDel="0055539D">
                <w:rPr>
                  <w:rFonts w:ascii="Times New Roman" w:eastAsia="Times New Roman" w:hAnsi="Times New Roman" w:cs="Times New Roman"/>
                  <w:color w:val="000000"/>
                  <w:kern w:val="0"/>
                  <w:sz w:val="24"/>
                  <w:szCs w:val="24"/>
                  <w:lang w:val="en-GB" w:eastAsia="et-EE"/>
                  <w14:ligatures w14:val="none"/>
                </w:rPr>
                <w:delText>315,900,000</w:delText>
              </w:r>
            </w:del>
            <w:ins w:id="3" w:author="Peep Bušin" w:date="2025-09-21T21:07:00Z" w16du:dateUtc="2025-09-21T18:07:00Z">
              <w:r w:rsidR="0055539D">
                <w:rPr>
                  <w:rFonts w:ascii="Times New Roman" w:eastAsia="Times New Roman" w:hAnsi="Times New Roman" w:cs="Times New Roman"/>
                  <w:color w:val="000000"/>
                  <w:kern w:val="0"/>
                  <w:sz w:val="24"/>
                  <w:szCs w:val="24"/>
                  <w:lang w:val="en-GB" w:eastAsia="et-EE"/>
                  <w14:ligatures w14:val="none"/>
                </w:rPr>
                <w:t>325,026,140</w:t>
              </w:r>
            </w:ins>
            <w:r w:rsidRPr="0020462F">
              <w:rPr>
                <w:rFonts w:ascii="Times New Roman" w:eastAsia="Times New Roman" w:hAnsi="Times New Roman" w:cs="Times New Roman"/>
                <w:color w:val="000000"/>
                <w:kern w:val="0"/>
                <w:sz w:val="24"/>
                <w:szCs w:val="24"/>
                <w:lang w:val="en-GB" w:eastAsia="et-EE"/>
                <w14:ligatures w14:val="none"/>
              </w:rPr>
              <w:t xml:space="preserve"> would </w:t>
            </w:r>
            <w:r w:rsidRPr="0020462F">
              <w:rPr>
                <w:rFonts w:ascii="Times New Roman" w:eastAsia="Times New Roman" w:hAnsi="Times New Roman" w:cs="Times New Roman"/>
                <w:color w:val="000000"/>
                <w:kern w:val="0"/>
                <w:sz w:val="24"/>
                <w:szCs w:val="24"/>
                <w:lang w:val="en-GB" w:eastAsia="et-EE"/>
                <w14:ligatures w14:val="none"/>
              </w:rPr>
              <w:lastRenderedPageBreak/>
              <w:t xml:space="preserve">allow grants to be provided for approximately </w:t>
            </w:r>
            <w:ins w:id="4" w:author="Peep Bušin" w:date="2025-09-21T21:12:00Z" w16du:dateUtc="2025-09-21T18:12:00Z">
              <w:r w:rsidR="0055539D">
                <w:rPr>
                  <w:rFonts w:ascii="Times New Roman" w:eastAsia="Times New Roman" w:hAnsi="Times New Roman" w:cs="Times New Roman"/>
                  <w:color w:val="000000"/>
                  <w:kern w:val="0"/>
                  <w:sz w:val="24"/>
                  <w:szCs w:val="24"/>
                  <w:lang w:val="en-GB" w:eastAsia="et-EE"/>
                  <w14:ligatures w14:val="none"/>
                </w:rPr>
                <w:t>600</w:t>
              </w:r>
            </w:ins>
            <w:del w:id="5" w:author="Peep Bušin" w:date="2025-09-21T21:12:00Z" w16du:dateUtc="2025-09-21T18:12:00Z">
              <w:r w:rsidRPr="0020462F" w:rsidDel="0055539D">
                <w:rPr>
                  <w:rFonts w:ascii="Times New Roman" w:eastAsia="Times New Roman" w:hAnsi="Times New Roman" w:cs="Times New Roman"/>
                  <w:color w:val="000000"/>
                  <w:kern w:val="0"/>
                  <w:sz w:val="24"/>
                  <w:szCs w:val="24"/>
                  <w:lang w:val="en-GB" w:eastAsia="et-EE"/>
                  <w14:ligatures w14:val="none"/>
                </w:rPr>
                <w:delText>580</w:delText>
              </w:r>
            </w:del>
            <w:r w:rsidRPr="0020462F">
              <w:rPr>
                <w:rFonts w:ascii="Times New Roman" w:eastAsia="Times New Roman" w:hAnsi="Times New Roman" w:cs="Times New Roman"/>
                <w:color w:val="000000"/>
                <w:kern w:val="0"/>
                <w:sz w:val="24"/>
                <w:szCs w:val="24"/>
                <w:lang w:val="en-GB" w:eastAsia="et-EE"/>
                <w14:ligatures w14:val="none"/>
              </w:rPr>
              <w:t xml:space="preserve"> apartment buildings. However, considering price increases (e.g., 5% per year), the average grant per apartment building would rise to approximately €625,000 in three years, meaning that fewer apartment buildings could be supported with the same budget.</w:t>
            </w:r>
            <w:ins w:id="6" w:author="Peep Bušin" w:date="2025-09-21T21:13:00Z" w16du:dateUtc="2025-09-21T18:13:00Z">
              <w:r w:rsidR="0055539D">
                <w:rPr>
                  <w:rFonts w:ascii="Times New Roman" w:eastAsia="Times New Roman" w:hAnsi="Times New Roman" w:cs="Times New Roman"/>
                  <w:color w:val="000000"/>
                  <w:kern w:val="0"/>
                  <w:sz w:val="24"/>
                  <w:szCs w:val="24"/>
                  <w:lang w:val="en-GB" w:eastAsia="et-EE"/>
                  <w14:ligatures w14:val="none"/>
                </w:rPr>
                <w:t xml:space="preserve"> </w:t>
              </w:r>
            </w:ins>
            <w:proofErr w:type="gramStart"/>
            <w:ins w:id="7" w:author="Peep Bušin" w:date="2025-09-21T21:12:00Z" w16du:dateUtc="2025-09-21T18:12:00Z">
              <w:r w:rsidR="0055539D">
                <w:rPr>
                  <w:rFonts w:ascii="Times New Roman" w:eastAsia="Times New Roman" w:hAnsi="Times New Roman" w:cs="Times New Roman"/>
                  <w:color w:val="000000"/>
                  <w:kern w:val="0"/>
                  <w:sz w:val="24"/>
                  <w:szCs w:val="24"/>
                  <w:lang w:val="en-GB" w:eastAsia="et-EE"/>
                  <w14:ligatures w14:val="none"/>
                </w:rPr>
                <w:t>Taking into account</w:t>
              </w:r>
              <w:proofErr w:type="gramEnd"/>
              <w:r w:rsidR="0055539D">
                <w:rPr>
                  <w:rFonts w:ascii="Times New Roman" w:eastAsia="Times New Roman" w:hAnsi="Times New Roman" w:cs="Times New Roman"/>
                  <w:color w:val="000000"/>
                  <w:kern w:val="0"/>
                  <w:sz w:val="24"/>
                  <w:szCs w:val="24"/>
                  <w:lang w:val="en-GB" w:eastAsia="et-EE"/>
                  <w14:ligatures w14:val="none"/>
                </w:rPr>
                <w:t xml:space="preserve"> that </w:t>
              </w:r>
            </w:ins>
            <w:ins w:id="8" w:author="Peep Bušin" w:date="2025-09-21T21:13:00Z" w16du:dateUtc="2025-09-21T18:13:00Z">
              <w:r w:rsidR="0055539D">
                <w:rPr>
                  <w:rFonts w:ascii="Times New Roman" w:eastAsia="Times New Roman" w:hAnsi="Times New Roman" w:cs="Times New Roman"/>
                  <w:color w:val="000000"/>
                  <w:kern w:val="0"/>
                  <w:sz w:val="24"/>
                  <w:szCs w:val="24"/>
                  <w:lang w:val="en-GB" w:eastAsia="et-EE"/>
                  <w14:ligatures w14:val="none"/>
                </w:rPr>
                <w:t xml:space="preserve">newer application rounds support </w:t>
              </w:r>
            </w:ins>
            <w:ins w:id="9" w:author="Peep Bušin" w:date="2025-09-21T21:14:00Z" w16du:dateUtc="2025-09-21T18:14:00Z">
              <w:r w:rsidR="0055539D">
                <w:rPr>
                  <w:rFonts w:ascii="Times New Roman" w:eastAsia="Times New Roman" w:hAnsi="Times New Roman" w:cs="Times New Roman"/>
                  <w:color w:val="000000"/>
                  <w:kern w:val="0"/>
                  <w:sz w:val="24"/>
                  <w:szCs w:val="24"/>
                  <w:lang w:val="en-GB" w:eastAsia="et-EE"/>
                  <w14:ligatures w14:val="none"/>
                </w:rPr>
                <w:t xml:space="preserve">apartment </w:t>
              </w:r>
              <w:proofErr w:type="spellStart"/>
              <w:r w:rsidR="0055539D">
                <w:rPr>
                  <w:rFonts w:ascii="Times New Roman" w:eastAsia="Times New Roman" w:hAnsi="Times New Roman" w:cs="Times New Roman"/>
                  <w:color w:val="000000"/>
                  <w:kern w:val="0"/>
                  <w:sz w:val="24"/>
                  <w:szCs w:val="24"/>
                  <w:lang w:val="en-GB" w:eastAsia="et-EE"/>
                  <w14:ligatures w14:val="none"/>
                </w:rPr>
                <w:t>buldings</w:t>
              </w:r>
              <w:proofErr w:type="spellEnd"/>
              <w:r w:rsidR="0055539D">
                <w:rPr>
                  <w:rFonts w:ascii="Times New Roman" w:eastAsia="Times New Roman" w:hAnsi="Times New Roman" w:cs="Times New Roman"/>
                  <w:color w:val="000000"/>
                  <w:kern w:val="0"/>
                  <w:sz w:val="24"/>
                  <w:szCs w:val="24"/>
                  <w:lang w:val="en-GB" w:eastAsia="et-EE"/>
                  <w14:ligatures w14:val="none"/>
                </w:rPr>
                <w:t xml:space="preserve"> with higher number of apartments the </w:t>
              </w:r>
            </w:ins>
            <w:ins w:id="10" w:author="Peep Bušin" w:date="2025-09-21T21:15:00Z" w16du:dateUtc="2025-09-21T18:15:00Z">
              <w:r w:rsidR="0055539D">
                <w:rPr>
                  <w:rFonts w:ascii="Times New Roman" w:eastAsia="Times New Roman" w:hAnsi="Times New Roman" w:cs="Times New Roman"/>
                  <w:color w:val="000000"/>
                  <w:kern w:val="0"/>
                  <w:sz w:val="24"/>
                  <w:szCs w:val="24"/>
                  <w:lang w:val="en-GB" w:eastAsia="et-EE"/>
                  <w14:ligatures w14:val="none"/>
                </w:rPr>
                <w:t xml:space="preserve">number of grants provided to </w:t>
              </w:r>
            </w:ins>
            <w:ins w:id="11" w:author="Peep Bušin" w:date="2025-09-21T21:16:00Z" w16du:dateUtc="2025-09-21T18:16:00Z">
              <w:r w:rsidR="0055539D">
                <w:rPr>
                  <w:rFonts w:ascii="Times New Roman" w:eastAsia="Times New Roman" w:hAnsi="Times New Roman" w:cs="Times New Roman"/>
                  <w:color w:val="000000"/>
                  <w:kern w:val="0"/>
                  <w:sz w:val="24"/>
                  <w:szCs w:val="24"/>
                  <w:lang w:val="en-GB" w:eastAsia="et-EE"/>
                  <w14:ligatures w14:val="none"/>
                </w:rPr>
                <w:t>apartment buildings may decrease.</w:t>
              </w:r>
            </w:ins>
          </w:p>
          <w:p w14:paraId="3AF656A4" w14:textId="20DECF0F" w:rsidR="00761340" w:rsidRPr="0020462F" w:rsidRDefault="001B6F38" w:rsidP="00A64A8A">
            <w:pPr>
              <w:pStyle w:val="Loendilik"/>
              <w:numPr>
                <w:ilvl w:val="0"/>
                <w:numId w:val="8"/>
              </w:numPr>
              <w:jc w:val="both"/>
              <w:rPr>
                <w:rFonts w:ascii="Times New Roman" w:eastAsia="Times New Roman" w:hAnsi="Times New Roman" w:cs="Times New Roman"/>
                <w:color w:val="000000"/>
                <w:kern w:val="0"/>
                <w:sz w:val="24"/>
                <w:szCs w:val="24"/>
                <w:lang w:eastAsia="et-EE"/>
                <w14:ligatures w14:val="none"/>
              </w:rPr>
            </w:pPr>
            <w:r w:rsidRPr="0020462F">
              <w:rPr>
                <w:rFonts w:ascii="Times New Roman" w:eastAsia="Times New Roman" w:hAnsi="Times New Roman" w:cs="Times New Roman"/>
                <w:color w:val="000000"/>
                <w:kern w:val="0"/>
                <w:sz w:val="24"/>
                <w:szCs w:val="24"/>
                <w:lang w:val="en-GB" w:eastAsia="et-EE"/>
                <w14:ligatures w14:val="none"/>
              </w:rPr>
              <w:t xml:space="preserve">In the FNLC scheme, the </w:t>
            </w:r>
            <w:r w:rsidR="004178F1" w:rsidRPr="0020462F">
              <w:rPr>
                <w:rFonts w:ascii="Times New Roman" w:eastAsia="Times New Roman" w:hAnsi="Times New Roman" w:cs="Times New Roman"/>
                <w:color w:val="000000"/>
                <w:kern w:val="0"/>
                <w:sz w:val="24"/>
                <w:szCs w:val="24"/>
                <w:lang w:val="en-GB" w:eastAsia="et-EE"/>
                <w14:ligatures w14:val="none"/>
              </w:rPr>
              <w:t xml:space="preserve">deep </w:t>
            </w:r>
            <w:r w:rsidRPr="0020462F">
              <w:rPr>
                <w:rFonts w:ascii="Times New Roman" w:eastAsia="Times New Roman" w:hAnsi="Times New Roman" w:cs="Times New Roman"/>
                <w:color w:val="000000"/>
                <w:kern w:val="0"/>
                <w:sz w:val="24"/>
                <w:szCs w:val="24"/>
                <w:lang w:val="en-GB" w:eastAsia="et-EE"/>
                <w14:ligatures w14:val="none"/>
              </w:rPr>
              <w:t>renovation of 500 apartment buildings is planned within the available budget (€</w:t>
            </w:r>
            <w:ins w:id="12" w:author="Peep Bušin" w:date="2025-09-19T12:31:00Z" w16du:dateUtc="2025-09-19T09:31:00Z">
              <w:r w:rsidR="00032D87">
                <w:rPr>
                  <w:rFonts w:ascii="Times New Roman" w:eastAsia="Times New Roman" w:hAnsi="Times New Roman" w:cs="Times New Roman"/>
                  <w:color w:val="000000"/>
                  <w:kern w:val="0"/>
                  <w:sz w:val="24"/>
                  <w:szCs w:val="24"/>
                  <w:lang w:val="en-GB" w:eastAsia="et-EE"/>
                  <w14:ligatures w14:val="none"/>
                </w:rPr>
                <w:t>32</w:t>
              </w:r>
            </w:ins>
            <w:ins w:id="13" w:author="Peep Bušin" w:date="2025-09-19T12:32:00Z" w16du:dateUtc="2025-09-19T09:32:00Z">
              <w:r w:rsidR="00032D87">
                <w:rPr>
                  <w:rFonts w:ascii="Times New Roman" w:eastAsia="Times New Roman" w:hAnsi="Times New Roman" w:cs="Times New Roman"/>
                  <w:color w:val="000000"/>
                  <w:kern w:val="0"/>
                  <w:sz w:val="24"/>
                  <w:szCs w:val="24"/>
                  <w:lang w:val="en-GB" w:eastAsia="et-EE"/>
                  <w14:ligatures w14:val="none"/>
                </w:rPr>
                <w:t>5,026,140</w:t>
              </w:r>
            </w:ins>
            <w:del w:id="14" w:author="Peep Bušin" w:date="2025-09-19T12:31:00Z" w16du:dateUtc="2025-09-19T09:31:00Z">
              <w:r w:rsidRPr="0020462F" w:rsidDel="00032D87">
                <w:rPr>
                  <w:rFonts w:ascii="Times New Roman" w:eastAsia="Times New Roman" w:hAnsi="Times New Roman" w:cs="Times New Roman"/>
                  <w:color w:val="000000"/>
                  <w:kern w:val="0"/>
                  <w:sz w:val="24"/>
                  <w:szCs w:val="24"/>
                  <w:lang w:val="en-GB" w:eastAsia="et-EE"/>
                  <w14:ligatures w14:val="none"/>
                </w:rPr>
                <w:delText>315,900,000</w:delText>
              </w:r>
            </w:del>
            <w:r w:rsidRPr="0020462F">
              <w:rPr>
                <w:rFonts w:ascii="Times New Roman" w:eastAsia="Times New Roman" w:hAnsi="Times New Roman" w:cs="Times New Roman"/>
                <w:color w:val="000000"/>
                <w:kern w:val="0"/>
                <w:sz w:val="24"/>
                <w:szCs w:val="24"/>
                <w:lang w:val="en-GB" w:eastAsia="et-EE"/>
                <w14:ligatures w14:val="none"/>
              </w:rPr>
              <w:t xml:space="preserve">). </w:t>
            </w:r>
            <w:del w:id="15" w:author="Peep Bušin" w:date="2025-09-19T12:31:00Z" w16du:dateUtc="2025-09-19T09:31:00Z">
              <w:r w:rsidRPr="0020462F" w:rsidDel="00032D87">
                <w:rPr>
                  <w:rFonts w:ascii="Times New Roman" w:eastAsia="Times New Roman" w:hAnsi="Times New Roman" w:cs="Times New Roman"/>
                  <w:color w:val="000000"/>
                  <w:kern w:val="0"/>
                  <w:sz w:val="24"/>
                  <w:szCs w:val="24"/>
                  <w:lang w:val="en-GB" w:eastAsia="et-EE"/>
                  <w14:ligatures w14:val="none"/>
                </w:rPr>
                <w:delText>Additionally, €</w:delText>
              </w:r>
            </w:del>
            <w:del w:id="16" w:author="Peep Bušin" w:date="2025-08-23T15:26:00Z" w16du:dateUtc="2025-08-23T12:26:00Z">
              <w:r w:rsidRPr="0020462F" w:rsidDel="00647F12">
                <w:rPr>
                  <w:rFonts w:ascii="Times New Roman" w:eastAsia="Times New Roman" w:hAnsi="Times New Roman" w:cs="Times New Roman"/>
                  <w:color w:val="000000"/>
                  <w:kern w:val="0"/>
                  <w:sz w:val="24"/>
                  <w:szCs w:val="24"/>
                  <w:lang w:val="en-GB" w:eastAsia="et-EE"/>
                  <w14:ligatures w14:val="none"/>
                </w:rPr>
                <w:delText>15,000,000</w:delText>
              </w:r>
            </w:del>
            <w:del w:id="17" w:author="Peep Bušin" w:date="2025-09-19T12:31:00Z" w16du:dateUtc="2025-09-19T09:31:00Z">
              <w:r w:rsidRPr="0020462F" w:rsidDel="00032D87">
                <w:rPr>
                  <w:rFonts w:ascii="Times New Roman" w:eastAsia="Times New Roman" w:hAnsi="Times New Roman" w:cs="Times New Roman"/>
                  <w:color w:val="000000"/>
                  <w:kern w:val="0"/>
                  <w:sz w:val="24"/>
                  <w:szCs w:val="24"/>
                  <w:lang w:val="en-GB" w:eastAsia="et-EE"/>
                  <w14:ligatures w14:val="none"/>
                </w:rPr>
                <w:delText xml:space="preserve"> is allocated for partial renovations.</w:delText>
              </w:r>
              <w:r w:rsidR="00B72DD3" w:rsidRPr="0020462F" w:rsidDel="00032D87">
                <w:rPr>
                  <w:rFonts w:ascii="Times New Roman" w:eastAsia="Times New Roman" w:hAnsi="Times New Roman" w:cs="Times New Roman"/>
                  <w:color w:val="000000"/>
                  <w:kern w:val="0"/>
                  <w:sz w:val="24"/>
                  <w:szCs w:val="24"/>
                  <w:lang w:val="en-GB" w:eastAsia="et-EE"/>
                  <w14:ligatures w14:val="none"/>
                </w:rPr>
                <w:delText xml:space="preserve"> However, in terms of achieving the conditions/results, only deep renovations are being reported (excluding partial renovations).</w:delText>
              </w:r>
            </w:del>
          </w:p>
          <w:p w14:paraId="45570174" w14:textId="2C00F2A2" w:rsidR="00B4029D" w:rsidRPr="0020462F" w:rsidRDefault="00B4029D" w:rsidP="00A64A8A">
            <w:pPr>
              <w:pStyle w:val="Loendilik"/>
              <w:numPr>
                <w:ilvl w:val="0"/>
                <w:numId w:val="8"/>
              </w:numPr>
              <w:jc w:val="both"/>
              <w:rPr>
                <w:rFonts w:ascii="Times New Roman" w:eastAsia="Times New Roman" w:hAnsi="Times New Roman" w:cs="Times New Roman"/>
                <w:color w:val="000000"/>
                <w:kern w:val="0"/>
                <w:sz w:val="24"/>
                <w:szCs w:val="24"/>
                <w:lang w:eastAsia="et-EE"/>
                <w14:ligatures w14:val="none"/>
              </w:rPr>
            </w:pPr>
            <w:r w:rsidRPr="0020462F">
              <w:rPr>
                <w:rFonts w:ascii="Times New Roman" w:eastAsia="Times New Roman" w:hAnsi="Times New Roman" w:cs="Times New Roman"/>
                <w:color w:val="000000"/>
                <w:kern w:val="0"/>
                <w:sz w:val="24"/>
                <w:szCs w:val="24"/>
                <w:lang w:val="en-GB" w:eastAsia="et-EE"/>
                <w14:ligatures w14:val="none"/>
              </w:rPr>
              <w:t>Based on the data from the 2023 application round for 157 apartment buildings, the average initial greenhouse gas emissions value is 2.8 tons of CO2 equivalent per year</w:t>
            </w:r>
            <w:r w:rsidR="00083831" w:rsidRPr="0020462F">
              <w:rPr>
                <w:rFonts w:ascii="Times New Roman" w:eastAsia="Times New Roman" w:hAnsi="Times New Roman" w:cs="Times New Roman"/>
                <w:color w:val="000000"/>
                <w:kern w:val="0"/>
                <w:sz w:val="24"/>
                <w:szCs w:val="24"/>
                <w:lang w:val="en-GB" w:eastAsia="et-EE"/>
                <w14:ligatures w14:val="none"/>
              </w:rPr>
              <w:t xml:space="preserve"> per apartment</w:t>
            </w:r>
            <w:r w:rsidRPr="0020462F">
              <w:rPr>
                <w:rFonts w:ascii="Times New Roman" w:eastAsia="Times New Roman" w:hAnsi="Times New Roman" w:cs="Times New Roman"/>
                <w:color w:val="000000"/>
                <w:kern w:val="0"/>
                <w:sz w:val="24"/>
                <w:szCs w:val="24"/>
                <w:lang w:val="en-GB" w:eastAsia="et-EE"/>
                <w14:ligatures w14:val="none"/>
              </w:rPr>
              <w:t xml:space="preserve">, and the target value </w:t>
            </w:r>
            <w:r w:rsidR="00083831" w:rsidRPr="0020462F">
              <w:rPr>
                <w:rFonts w:ascii="Times New Roman" w:eastAsia="Times New Roman" w:hAnsi="Times New Roman" w:cs="Times New Roman"/>
                <w:color w:val="000000"/>
                <w:kern w:val="0"/>
                <w:sz w:val="24"/>
                <w:szCs w:val="24"/>
                <w:lang w:val="en-GB" w:eastAsia="et-EE"/>
                <w14:ligatures w14:val="none"/>
              </w:rPr>
              <w:t xml:space="preserve">per apartment </w:t>
            </w:r>
            <w:r w:rsidRPr="0020462F">
              <w:rPr>
                <w:rFonts w:ascii="Times New Roman" w:eastAsia="Times New Roman" w:hAnsi="Times New Roman" w:cs="Times New Roman"/>
                <w:color w:val="000000"/>
                <w:kern w:val="0"/>
                <w:sz w:val="24"/>
                <w:szCs w:val="24"/>
                <w:lang w:val="en-GB" w:eastAsia="et-EE"/>
                <w14:ligatures w14:val="none"/>
              </w:rPr>
              <w:t>is 2.2 tons of CO2 equivalent per year. The initial and target values have been calculated for 14,000 apartments</w:t>
            </w:r>
            <w:r w:rsidR="004314E9" w:rsidRPr="0020462F">
              <w:rPr>
                <w:rFonts w:ascii="Times New Roman" w:eastAsia="Times New Roman" w:hAnsi="Times New Roman" w:cs="Times New Roman"/>
                <w:color w:val="000000"/>
                <w:kern w:val="0"/>
                <w:sz w:val="24"/>
                <w:szCs w:val="24"/>
                <w:lang w:val="en-GB" w:eastAsia="et-EE"/>
                <w14:ligatures w14:val="none"/>
              </w:rPr>
              <w:t xml:space="preserve">, since it is expected </w:t>
            </w:r>
            <w:r w:rsidR="00A3210F" w:rsidRPr="0020462F">
              <w:rPr>
                <w:rFonts w:ascii="Times New Roman" w:eastAsia="Times New Roman" w:hAnsi="Times New Roman" w:cs="Times New Roman"/>
                <w:color w:val="000000"/>
                <w:kern w:val="0"/>
                <w:sz w:val="24"/>
                <w:szCs w:val="24"/>
                <w:lang w:val="en-GB" w:eastAsia="et-EE"/>
                <w14:ligatures w14:val="none"/>
              </w:rPr>
              <w:t xml:space="preserve">that </w:t>
            </w:r>
            <w:r w:rsidR="004314E9" w:rsidRPr="0020462F">
              <w:rPr>
                <w:rFonts w:ascii="Times New Roman" w:eastAsia="Times New Roman" w:hAnsi="Times New Roman" w:cs="Times New Roman"/>
                <w:color w:val="000000"/>
                <w:kern w:val="0"/>
                <w:sz w:val="24"/>
                <w:szCs w:val="24"/>
                <w:lang w:val="en-GB" w:eastAsia="et-EE"/>
                <w14:ligatures w14:val="none"/>
              </w:rPr>
              <w:t xml:space="preserve">the target </w:t>
            </w:r>
            <w:r w:rsidR="004314E9" w:rsidRPr="0020462F">
              <w:rPr>
                <w:rFonts w:ascii="Times New Roman" w:eastAsia="Times New Roman" w:hAnsi="Times New Roman" w:cs="Times New Roman"/>
                <w:b/>
                <w:bCs/>
                <w:color w:val="000000"/>
                <w:kern w:val="0"/>
                <w:sz w:val="24"/>
                <w:szCs w:val="24"/>
                <w:lang w:eastAsia="et-EE"/>
                <w14:ligatures w14:val="none"/>
              </w:rPr>
              <w:t xml:space="preserve">500 </w:t>
            </w:r>
            <w:proofErr w:type="spellStart"/>
            <w:r w:rsidR="004314E9" w:rsidRPr="0020462F">
              <w:rPr>
                <w:rFonts w:ascii="Times New Roman" w:eastAsia="Times New Roman" w:hAnsi="Times New Roman" w:cs="Times New Roman"/>
                <w:b/>
                <w:bCs/>
                <w:color w:val="000000"/>
                <w:kern w:val="0"/>
                <w:sz w:val="24"/>
                <w:szCs w:val="24"/>
                <w:lang w:eastAsia="et-EE"/>
                <w14:ligatures w14:val="none"/>
              </w:rPr>
              <w:t>apartment</w:t>
            </w:r>
            <w:proofErr w:type="spellEnd"/>
            <w:r w:rsidR="004314E9" w:rsidRPr="0020462F">
              <w:rPr>
                <w:rFonts w:ascii="Times New Roman" w:eastAsia="Times New Roman" w:hAnsi="Times New Roman" w:cs="Times New Roman"/>
                <w:b/>
                <w:bCs/>
                <w:color w:val="000000"/>
                <w:kern w:val="0"/>
                <w:sz w:val="24"/>
                <w:szCs w:val="24"/>
                <w:lang w:eastAsia="et-EE"/>
                <w14:ligatures w14:val="none"/>
              </w:rPr>
              <w:t xml:space="preserve"> </w:t>
            </w:r>
            <w:proofErr w:type="spellStart"/>
            <w:r w:rsidR="004314E9" w:rsidRPr="0020462F">
              <w:rPr>
                <w:rFonts w:ascii="Times New Roman" w:eastAsia="Times New Roman" w:hAnsi="Times New Roman" w:cs="Times New Roman"/>
                <w:b/>
                <w:bCs/>
                <w:color w:val="000000"/>
                <w:kern w:val="0"/>
                <w:sz w:val="24"/>
                <w:szCs w:val="24"/>
                <w:lang w:eastAsia="et-EE"/>
                <w14:ligatures w14:val="none"/>
              </w:rPr>
              <w:t>buildin</w:t>
            </w:r>
            <w:r w:rsidR="00A3210F" w:rsidRPr="0020462F">
              <w:rPr>
                <w:rFonts w:ascii="Times New Roman" w:eastAsia="Times New Roman" w:hAnsi="Times New Roman" w:cs="Times New Roman"/>
                <w:b/>
                <w:bCs/>
                <w:color w:val="000000"/>
                <w:kern w:val="0"/>
                <w:sz w:val="24"/>
                <w:szCs w:val="24"/>
                <w:lang w:eastAsia="et-EE"/>
                <w14:ligatures w14:val="none"/>
              </w:rPr>
              <w:t>gs</w:t>
            </w:r>
            <w:proofErr w:type="spellEnd"/>
            <w:r w:rsidR="004314E9" w:rsidRPr="0020462F">
              <w:rPr>
                <w:rFonts w:ascii="Times New Roman" w:eastAsia="Times New Roman" w:hAnsi="Times New Roman" w:cs="Times New Roman"/>
                <w:color w:val="000000"/>
                <w:kern w:val="0"/>
                <w:sz w:val="24"/>
                <w:szCs w:val="24"/>
                <w:lang w:eastAsia="et-EE"/>
                <w14:ligatures w14:val="none"/>
              </w:rPr>
              <w:t xml:space="preserve"> </w:t>
            </w:r>
            <w:proofErr w:type="spellStart"/>
            <w:r w:rsidR="004314E9" w:rsidRPr="0020462F">
              <w:rPr>
                <w:rFonts w:ascii="Times New Roman" w:eastAsia="Times New Roman" w:hAnsi="Times New Roman" w:cs="Times New Roman"/>
                <w:color w:val="000000"/>
                <w:kern w:val="0"/>
                <w:sz w:val="24"/>
                <w:szCs w:val="24"/>
                <w:lang w:eastAsia="et-EE"/>
                <w14:ligatures w14:val="none"/>
              </w:rPr>
              <w:t>contain</w:t>
            </w:r>
            <w:proofErr w:type="spellEnd"/>
            <w:r w:rsidR="004314E9" w:rsidRPr="0020462F">
              <w:rPr>
                <w:rFonts w:ascii="Times New Roman" w:eastAsia="Times New Roman" w:hAnsi="Times New Roman" w:cs="Times New Roman"/>
                <w:color w:val="000000"/>
                <w:kern w:val="0"/>
                <w:sz w:val="24"/>
                <w:szCs w:val="24"/>
                <w:lang w:eastAsia="et-EE"/>
                <w14:ligatures w14:val="none"/>
              </w:rPr>
              <w:t xml:space="preserve"> </w:t>
            </w:r>
            <w:proofErr w:type="spellStart"/>
            <w:r w:rsidR="004314E9" w:rsidRPr="0020462F">
              <w:rPr>
                <w:rFonts w:ascii="Times New Roman" w:eastAsia="Times New Roman" w:hAnsi="Times New Roman" w:cs="Times New Roman"/>
                <w:color w:val="000000"/>
                <w:kern w:val="0"/>
                <w:sz w:val="24"/>
                <w:szCs w:val="24"/>
                <w:lang w:eastAsia="et-EE"/>
                <w14:ligatures w14:val="none"/>
              </w:rPr>
              <w:t>approximately</w:t>
            </w:r>
            <w:proofErr w:type="spellEnd"/>
            <w:r w:rsidR="004314E9" w:rsidRPr="0020462F">
              <w:rPr>
                <w:rFonts w:ascii="Times New Roman" w:eastAsia="Times New Roman" w:hAnsi="Times New Roman" w:cs="Times New Roman"/>
                <w:color w:val="000000"/>
                <w:kern w:val="0"/>
                <w:sz w:val="24"/>
                <w:szCs w:val="24"/>
                <w:lang w:eastAsia="et-EE"/>
                <w14:ligatures w14:val="none"/>
              </w:rPr>
              <w:t xml:space="preserve"> </w:t>
            </w:r>
            <w:r w:rsidR="004314E9" w:rsidRPr="0020462F">
              <w:rPr>
                <w:rFonts w:ascii="Times New Roman" w:eastAsia="Times New Roman" w:hAnsi="Times New Roman" w:cs="Times New Roman"/>
                <w:b/>
                <w:bCs/>
                <w:color w:val="000000"/>
                <w:kern w:val="0"/>
                <w:sz w:val="24"/>
                <w:szCs w:val="24"/>
                <w:lang w:eastAsia="et-EE"/>
                <w14:ligatures w14:val="none"/>
              </w:rPr>
              <w:t xml:space="preserve">14,000 </w:t>
            </w:r>
            <w:proofErr w:type="spellStart"/>
            <w:r w:rsidR="004314E9" w:rsidRPr="0020462F">
              <w:rPr>
                <w:rFonts w:ascii="Times New Roman" w:eastAsia="Times New Roman" w:hAnsi="Times New Roman" w:cs="Times New Roman"/>
                <w:b/>
                <w:bCs/>
                <w:color w:val="000000"/>
                <w:kern w:val="0"/>
                <w:sz w:val="24"/>
                <w:szCs w:val="24"/>
                <w:lang w:eastAsia="et-EE"/>
                <w14:ligatures w14:val="none"/>
              </w:rPr>
              <w:t>apartments</w:t>
            </w:r>
            <w:proofErr w:type="spellEnd"/>
            <w:r w:rsidRPr="0020462F">
              <w:rPr>
                <w:rFonts w:ascii="Times New Roman" w:eastAsia="Times New Roman" w:hAnsi="Times New Roman" w:cs="Times New Roman"/>
                <w:color w:val="000000"/>
                <w:kern w:val="0"/>
                <w:sz w:val="24"/>
                <w:szCs w:val="24"/>
                <w:lang w:val="en-GB" w:eastAsia="et-EE"/>
                <w14:ligatures w14:val="none"/>
              </w:rPr>
              <w:t>.</w:t>
            </w:r>
          </w:p>
        </w:tc>
        <w:tc>
          <w:tcPr>
            <w:tcW w:w="4531" w:type="dxa"/>
          </w:tcPr>
          <w:p w14:paraId="4212EFD0" w14:textId="73FB18FF" w:rsidR="008800D0" w:rsidRPr="0020462F" w:rsidRDefault="006D6BD3" w:rsidP="00A64A8A">
            <w:pPr>
              <w:jc w:val="both"/>
              <w:rPr>
                <w:rFonts w:ascii="Times New Roman" w:eastAsia="Times New Roman" w:hAnsi="Times New Roman" w:cs="Times New Roman"/>
                <w:b/>
                <w:bCs/>
                <w:color w:val="000000"/>
                <w:kern w:val="0"/>
                <w:sz w:val="24"/>
                <w:szCs w:val="24"/>
                <w:lang w:eastAsia="et-EE"/>
                <w14:ligatures w14:val="none"/>
              </w:rPr>
            </w:pPr>
            <w:r w:rsidRPr="0020462F">
              <w:rPr>
                <w:rFonts w:ascii="Times New Roman" w:eastAsia="Times New Roman" w:hAnsi="Times New Roman" w:cs="Times New Roman"/>
                <w:b/>
                <w:bCs/>
                <w:color w:val="000000"/>
                <w:kern w:val="0"/>
                <w:sz w:val="24"/>
                <w:szCs w:val="24"/>
                <w:lang w:eastAsia="et-EE"/>
                <w14:ligatures w14:val="none"/>
              </w:rPr>
              <w:lastRenderedPageBreak/>
              <w:t>Koondeelarve kujunemine</w:t>
            </w:r>
            <w:r w:rsidR="00B4029D" w:rsidRPr="0020462F">
              <w:rPr>
                <w:rFonts w:ascii="Times New Roman" w:eastAsia="Times New Roman" w:hAnsi="Times New Roman" w:cs="Times New Roman"/>
                <w:b/>
                <w:bCs/>
                <w:color w:val="000000"/>
                <w:kern w:val="0"/>
                <w:sz w:val="24"/>
                <w:szCs w:val="24"/>
                <w:lang w:eastAsia="et-EE"/>
                <w14:ligatures w14:val="none"/>
              </w:rPr>
              <w:t>:</w:t>
            </w:r>
          </w:p>
          <w:p w14:paraId="2B73B043" w14:textId="65A4F65F" w:rsidR="00561467" w:rsidRPr="0020462F" w:rsidRDefault="00561467" w:rsidP="00A64A8A">
            <w:pPr>
              <w:pStyle w:val="Loendilik"/>
              <w:numPr>
                <w:ilvl w:val="0"/>
                <w:numId w:val="7"/>
              </w:numPr>
              <w:jc w:val="both"/>
              <w:rPr>
                <w:rFonts w:ascii="Times New Roman" w:eastAsia="Times New Roman" w:hAnsi="Times New Roman" w:cs="Times New Roman"/>
                <w:color w:val="000000"/>
                <w:kern w:val="0"/>
                <w:sz w:val="24"/>
                <w:szCs w:val="24"/>
                <w:u w:val="single"/>
                <w:lang w:eastAsia="et-EE"/>
                <w14:ligatures w14:val="none"/>
              </w:rPr>
            </w:pPr>
            <w:r w:rsidRPr="0020462F">
              <w:rPr>
                <w:rFonts w:ascii="Times New Roman" w:eastAsia="Times New Roman" w:hAnsi="Times New Roman" w:cs="Times New Roman"/>
                <w:color w:val="000000"/>
                <w:kern w:val="0"/>
                <w:sz w:val="24"/>
                <w:szCs w:val="24"/>
                <w:lang w:eastAsia="et-EE"/>
                <w14:ligatures w14:val="none"/>
              </w:rPr>
              <w:t xml:space="preserve">Eelarve </w:t>
            </w:r>
            <w:r w:rsidR="00F44B7D" w:rsidRPr="0020462F">
              <w:rPr>
                <w:rFonts w:ascii="Times New Roman" w:eastAsia="Times New Roman" w:hAnsi="Times New Roman" w:cs="Times New Roman"/>
                <w:color w:val="000000"/>
                <w:kern w:val="0"/>
                <w:sz w:val="24"/>
                <w:szCs w:val="24"/>
                <w:lang w:eastAsia="et-EE"/>
                <w14:ligatures w14:val="none"/>
              </w:rPr>
              <w:t>€</w:t>
            </w:r>
            <w:r w:rsidR="00BC331D" w:rsidRPr="0020462F">
              <w:rPr>
                <w:rFonts w:ascii="Times New Roman" w:eastAsia="Times New Roman" w:hAnsi="Times New Roman" w:cs="Times New Roman"/>
                <w:color w:val="000000"/>
                <w:kern w:val="0"/>
                <w:sz w:val="24"/>
                <w:szCs w:val="24"/>
                <w:lang w:eastAsia="et-EE"/>
                <w14:ligatures w14:val="none"/>
              </w:rPr>
              <w:t>3</w:t>
            </w:r>
            <w:ins w:id="18" w:author="Peep Bušin" w:date="2025-08-23T15:21:00Z" w16du:dateUtc="2025-08-23T12:21:00Z">
              <w:r w:rsidR="00647F12">
                <w:rPr>
                  <w:rFonts w:ascii="Times New Roman" w:eastAsia="Times New Roman" w:hAnsi="Times New Roman" w:cs="Times New Roman"/>
                  <w:color w:val="000000"/>
                  <w:kern w:val="0"/>
                  <w:sz w:val="24"/>
                  <w:szCs w:val="24"/>
                  <w:lang w:eastAsia="et-EE"/>
                  <w14:ligatures w14:val="none"/>
                </w:rPr>
                <w:t>25</w:t>
              </w:r>
            </w:ins>
            <w:del w:id="19" w:author="Peep Bušin" w:date="2025-08-23T15:21:00Z" w16du:dateUtc="2025-08-23T12:21:00Z">
              <w:r w:rsidR="00BC331D" w:rsidRPr="0020462F" w:rsidDel="00647F12">
                <w:rPr>
                  <w:rFonts w:ascii="Times New Roman" w:eastAsia="Times New Roman" w:hAnsi="Times New Roman" w:cs="Times New Roman"/>
                  <w:color w:val="000000"/>
                  <w:kern w:val="0"/>
                  <w:sz w:val="24"/>
                  <w:szCs w:val="24"/>
                  <w:lang w:eastAsia="et-EE"/>
                  <w14:ligatures w14:val="none"/>
                </w:rPr>
                <w:delText>30,9</w:delText>
              </w:r>
            </w:del>
            <w:r w:rsidR="00BC331D" w:rsidRPr="0020462F">
              <w:rPr>
                <w:rFonts w:ascii="Times New Roman" w:eastAsia="Times New Roman" w:hAnsi="Times New Roman" w:cs="Times New Roman"/>
                <w:color w:val="000000"/>
                <w:kern w:val="0"/>
                <w:sz w:val="24"/>
                <w:szCs w:val="24"/>
                <w:lang w:eastAsia="et-EE"/>
                <w14:ligatures w14:val="none"/>
              </w:rPr>
              <w:t xml:space="preserve"> mln sisaldab vaid otseseid</w:t>
            </w:r>
            <w:r w:rsidR="00732557" w:rsidRPr="0020462F">
              <w:rPr>
                <w:rFonts w:ascii="Times New Roman" w:eastAsia="Times New Roman" w:hAnsi="Times New Roman" w:cs="Times New Roman"/>
                <w:color w:val="000000"/>
                <w:kern w:val="0"/>
                <w:sz w:val="24"/>
                <w:szCs w:val="24"/>
                <w:lang w:eastAsia="et-EE"/>
                <w14:ligatures w14:val="none"/>
              </w:rPr>
              <w:t xml:space="preserve"> korterelamute poolt tehtud</w:t>
            </w:r>
            <w:r w:rsidR="00BC331D" w:rsidRPr="0020462F">
              <w:rPr>
                <w:rFonts w:ascii="Times New Roman" w:eastAsia="Times New Roman" w:hAnsi="Times New Roman" w:cs="Times New Roman"/>
                <w:color w:val="000000"/>
                <w:kern w:val="0"/>
                <w:sz w:val="24"/>
                <w:szCs w:val="24"/>
                <w:lang w:eastAsia="et-EE"/>
                <w14:ligatures w14:val="none"/>
              </w:rPr>
              <w:t xml:space="preserve"> renoveerimisega seotud abikõlblikke kulusid, mis on loetletud määruse </w:t>
            </w:r>
            <w:r w:rsidR="00D220BA" w:rsidRPr="0020462F">
              <w:rPr>
                <w:rFonts w:ascii="Times New Roman" w:eastAsia="Times New Roman" w:hAnsi="Times New Roman" w:cs="Times New Roman"/>
                <w:color w:val="000000"/>
                <w:kern w:val="0"/>
                <w:sz w:val="24"/>
                <w:szCs w:val="24"/>
                <w:lang w:eastAsia="et-EE"/>
                <w14:ligatures w14:val="none"/>
              </w:rPr>
              <w:t xml:space="preserve">paragrahvis 6. </w:t>
            </w:r>
            <w:r w:rsidR="00D220BA" w:rsidRPr="0020462F">
              <w:rPr>
                <w:rFonts w:ascii="Times New Roman" w:eastAsia="Times New Roman" w:hAnsi="Times New Roman" w:cs="Times New Roman"/>
                <w:color w:val="000000"/>
                <w:kern w:val="0"/>
                <w:sz w:val="24"/>
                <w:szCs w:val="24"/>
                <w:u w:val="single"/>
                <w:lang w:eastAsia="et-EE"/>
                <w14:ligatures w14:val="none"/>
              </w:rPr>
              <w:t xml:space="preserve">Eelarve ei sisalda </w:t>
            </w:r>
            <w:r w:rsidR="002A131A" w:rsidRPr="0020462F">
              <w:rPr>
                <w:rFonts w:ascii="Times New Roman" w:eastAsia="Times New Roman" w:hAnsi="Times New Roman" w:cs="Times New Roman"/>
                <w:color w:val="000000"/>
                <w:kern w:val="0"/>
                <w:sz w:val="24"/>
                <w:szCs w:val="24"/>
                <w:u w:val="single"/>
                <w:lang w:eastAsia="et-EE"/>
                <w14:ligatures w14:val="none"/>
              </w:rPr>
              <w:t>muid kulusid (nt rakendamisega seoses</w:t>
            </w:r>
            <w:r w:rsidR="00732557" w:rsidRPr="0020462F">
              <w:rPr>
                <w:rFonts w:ascii="Times New Roman" w:eastAsia="Times New Roman" w:hAnsi="Times New Roman" w:cs="Times New Roman"/>
                <w:color w:val="000000"/>
                <w:kern w:val="0"/>
                <w:sz w:val="24"/>
                <w:szCs w:val="24"/>
                <w:u w:val="single"/>
                <w:lang w:eastAsia="et-EE"/>
                <w14:ligatures w14:val="none"/>
              </w:rPr>
              <w:t xml:space="preserve"> </w:t>
            </w:r>
            <w:proofErr w:type="spellStart"/>
            <w:r w:rsidR="00732557" w:rsidRPr="0020462F">
              <w:rPr>
                <w:rFonts w:ascii="Times New Roman" w:eastAsia="Times New Roman" w:hAnsi="Times New Roman" w:cs="Times New Roman"/>
                <w:color w:val="000000"/>
                <w:kern w:val="0"/>
                <w:sz w:val="24"/>
                <w:szCs w:val="24"/>
                <w:u w:val="single"/>
                <w:lang w:eastAsia="et-EE"/>
                <w14:ligatures w14:val="none"/>
              </w:rPr>
              <w:t>EIS-i</w:t>
            </w:r>
            <w:proofErr w:type="spellEnd"/>
            <w:r w:rsidR="00732557" w:rsidRPr="0020462F">
              <w:rPr>
                <w:rFonts w:ascii="Times New Roman" w:eastAsia="Times New Roman" w:hAnsi="Times New Roman" w:cs="Times New Roman"/>
                <w:color w:val="000000"/>
                <w:kern w:val="0"/>
                <w:sz w:val="24"/>
                <w:szCs w:val="24"/>
                <w:u w:val="single"/>
                <w:lang w:eastAsia="et-EE"/>
                <w14:ligatures w14:val="none"/>
              </w:rPr>
              <w:t xml:space="preserve"> kulud jms</w:t>
            </w:r>
            <w:r w:rsidR="002A131A" w:rsidRPr="0020462F">
              <w:rPr>
                <w:rFonts w:ascii="Times New Roman" w:eastAsia="Times New Roman" w:hAnsi="Times New Roman" w:cs="Times New Roman"/>
                <w:color w:val="000000"/>
                <w:kern w:val="0"/>
                <w:sz w:val="24"/>
                <w:szCs w:val="24"/>
                <w:u w:val="single"/>
                <w:lang w:eastAsia="et-EE"/>
                <w14:ligatures w14:val="none"/>
              </w:rPr>
              <w:t xml:space="preserve">). </w:t>
            </w:r>
          </w:p>
          <w:p w14:paraId="5E536E4E" w14:textId="77777777" w:rsidR="00E20FAD" w:rsidRPr="0020462F" w:rsidRDefault="00E20FAD" w:rsidP="00435C56">
            <w:pPr>
              <w:pStyle w:val="Loendilik"/>
              <w:jc w:val="both"/>
              <w:rPr>
                <w:rFonts w:ascii="Times New Roman" w:eastAsia="Times New Roman" w:hAnsi="Times New Roman" w:cs="Times New Roman"/>
                <w:color w:val="000000"/>
                <w:kern w:val="0"/>
                <w:sz w:val="24"/>
                <w:szCs w:val="24"/>
                <w:u w:val="single"/>
                <w:lang w:eastAsia="et-EE"/>
                <w14:ligatures w14:val="none"/>
              </w:rPr>
            </w:pPr>
          </w:p>
          <w:p w14:paraId="0EEB7E0F" w14:textId="0D630997" w:rsidR="008800D0" w:rsidRPr="0020462F" w:rsidRDefault="008800D0" w:rsidP="00A64A8A">
            <w:pPr>
              <w:pStyle w:val="Loendilik"/>
              <w:numPr>
                <w:ilvl w:val="0"/>
                <w:numId w:val="7"/>
              </w:numPr>
              <w:jc w:val="both"/>
              <w:rPr>
                <w:rFonts w:ascii="Times New Roman" w:eastAsia="Times New Roman" w:hAnsi="Times New Roman" w:cs="Times New Roman"/>
                <w:color w:val="000000"/>
                <w:kern w:val="0"/>
                <w:sz w:val="24"/>
                <w:szCs w:val="24"/>
                <w:lang w:eastAsia="et-EE"/>
                <w14:ligatures w14:val="none"/>
              </w:rPr>
            </w:pPr>
            <w:r w:rsidRPr="0020462F">
              <w:rPr>
                <w:rFonts w:ascii="Times New Roman" w:eastAsia="Times New Roman" w:hAnsi="Times New Roman" w:cs="Times New Roman"/>
                <w:color w:val="000000"/>
                <w:kern w:val="0"/>
                <w:sz w:val="24"/>
                <w:szCs w:val="24"/>
                <w:lang w:eastAsia="et-EE"/>
                <w14:ligatures w14:val="none"/>
              </w:rPr>
              <w:t xml:space="preserve">2023. aasta taotlusvoorus on määratud 157 korterelamu terviklikuks rekonstrueerimiseks toetusteks 84 798 092 eurot ja rekonstrueerimiste </w:t>
            </w:r>
            <w:r w:rsidR="006F6A00" w:rsidRPr="0020462F">
              <w:rPr>
                <w:rFonts w:ascii="Times New Roman" w:eastAsia="Times New Roman" w:hAnsi="Times New Roman" w:cs="Times New Roman"/>
                <w:color w:val="000000"/>
                <w:kern w:val="0"/>
                <w:sz w:val="24"/>
                <w:szCs w:val="24"/>
                <w:lang w:eastAsia="et-EE"/>
                <w14:ligatures w14:val="none"/>
              </w:rPr>
              <w:t>kogumaksumus</w:t>
            </w:r>
            <w:r w:rsidRPr="0020462F">
              <w:rPr>
                <w:rFonts w:ascii="Times New Roman" w:eastAsia="Times New Roman" w:hAnsi="Times New Roman" w:cs="Times New Roman"/>
                <w:color w:val="000000"/>
                <w:kern w:val="0"/>
                <w:sz w:val="24"/>
                <w:szCs w:val="24"/>
                <w:lang w:eastAsia="et-EE"/>
                <w14:ligatures w14:val="none"/>
              </w:rPr>
              <w:t xml:space="preserve"> on 180 666 000 eurot. Selle arvestuse põhjal oli ühe korterelamu rekonstrueerimise keskmine toetus ligikaudu 540 000 eurot ja keskmine korterelamu  rekonstrueerimise maksumus 1 150 000 €.</w:t>
            </w:r>
          </w:p>
          <w:p w14:paraId="38C89557" w14:textId="21F3A298" w:rsidR="00C812DD" w:rsidRPr="00A85B8E" w:rsidRDefault="008800D0" w:rsidP="00C812DD">
            <w:pPr>
              <w:pStyle w:val="Loendilik"/>
              <w:numPr>
                <w:ilvl w:val="0"/>
                <w:numId w:val="7"/>
              </w:numPr>
              <w:jc w:val="both"/>
              <w:rPr>
                <w:ins w:id="20" w:author="Peep Bušin" w:date="2025-09-21T21:17:00Z" w16du:dateUtc="2025-09-21T18:17:00Z"/>
                <w:rFonts w:ascii="Times New Roman" w:eastAsia="Times New Roman" w:hAnsi="Times New Roman" w:cs="Times New Roman"/>
                <w:color w:val="000000"/>
                <w:kern w:val="0"/>
                <w:sz w:val="24"/>
                <w:szCs w:val="24"/>
                <w:lang w:eastAsia="et-EE"/>
                <w14:ligatures w14:val="none"/>
              </w:rPr>
            </w:pPr>
            <w:r w:rsidRPr="00A85B8E">
              <w:rPr>
                <w:rFonts w:ascii="Times New Roman" w:eastAsia="Times New Roman" w:hAnsi="Times New Roman" w:cs="Times New Roman"/>
                <w:color w:val="000000"/>
                <w:kern w:val="0"/>
                <w:sz w:val="24"/>
                <w:szCs w:val="24"/>
                <w:lang w:eastAsia="et-EE"/>
                <w14:ligatures w14:val="none"/>
              </w:rPr>
              <w:t xml:space="preserve">Igas rekonstrueeritud korterelamus on keskmiselt 28 korterit. Eeldades, et ühe korterelamu rekonstrueerimise keskmine toetus jääb 540 000 euro juurde, saab </w:t>
            </w:r>
            <w:del w:id="21" w:author="Peep Bušin" w:date="2025-09-21T21:07:00Z" w16du:dateUtc="2025-09-21T18:07:00Z">
              <w:r w:rsidRPr="00A85B8E" w:rsidDel="0055539D">
                <w:rPr>
                  <w:rFonts w:ascii="Times New Roman" w:eastAsia="Times New Roman" w:hAnsi="Times New Roman" w:cs="Times New Roman"/>
                  <w:color w:val="000000"/>
                  <w:kern w:val="0"/>
                  <w:sz w:val="24"/>
                  <w:szCs w:val="24"/>
                  <w:lang w:eastAsia="et-EE"/>
                  <w14:ligatures w14:val="none"/>
                </w:rPr>
                <w:delText>315 900 000</w:delText>
              </w:r>
            </w:del>
            <w:ins w:id="22" w:author="Peep Bušin" w:date="2025-09-21T21:07:00Z" w16du:dateUtc="2025-09-21T18:07:00Z">
              <w:r w:rsidR="0055539D" w:rsidRPr="00A85B8E">
                <w:rPr>
                  <w:rFonts w:ascii="Times New Roman" w:eastAsia="Times New Roman" w:hAnsi="Times New Roman" w:cs="Times New Roman"/>
                  <w:color w:val="000000"/>
                  <w:kern w:val="0"/>
                  <w:sz w:val="24"/>
                  <w:szCs w:val="24"/>
                  <w:lang w:eastAsia="et-EE"/>
                  <w14:ligatures w14:val="none"/>
                </w:rPr>
                <w:t>325</w:t>
              </w:r>
            </w:ins>
            <w:ins w:id="23" w:author="Peep Bušin" w:date="2025-09-21T21:08:00Z" w16du:dateUtc="2025-09-21T18:08:00Z">
              <w:r w:rsidR="0055539D" w:rsidRPr="00A85B8E">
                <w:rPr>
                  <w:rFonts w:ascii="Times New Roman" w:eastAsia="Times New Roman" w:hAnsi="Times New Roman" w:cs="Times New Roman"/>
                  <w:color w:val="000000"/>
                  <w:kern w:val="0"/>
                  <w:sz w:val="24"/>
                  <w:szCs w:val="24"/>
                  <w:lang w:eastAsia="et-EE"/>
                  <w14:ligatures w14:val="none"/>
                </w:rPr>
                <w:t xml:space="preserve"> 026 140</w:t>
              </w:r>
            </w:ins>
            <w:r w:rsidRPr="00A85B8E">
              <w:rPr>
                <w:rFonts w:ascii="Times New Roman" w:eastAsia="Times New Roman" w:hAnsi="Times New Roman" w:cs="Times New Roman"/>
                <w:color w:val="000000"/>
                <w:kern w:val="0"/>
                <w:sz w:val="24"/>
                <w:szCs w:val="24"/>
                <w:lang w:eastAsia="et-EE"/>
                <w14:ligatures w14:val="none"/>
              </w:rPr>
              <w:t xml:space="preserve"> euro suuruse eelarvega toetust pakkuda umbes </w:t>
            </w:r>
            <w:ins w:id="24" w:author="Peep Bušin" w:date="2025-09-21T21:12:00Z" w16du:dateUtc="2025-09-21T18:12:00Z">
              <w:r w:rsidR="0055539D" w:rsidRPr="00A85B8E">
                <w:rPr>
                  <w:rFonts w:ascii="Times New Roman" w:eastAsia="Times New Roman" w:hAnsi="Times New Roman" w:cs="Times New Roman"/>
                  <w:color w:val="000000"/>
                  <w:kern w:val="0"/>
                  <w:sz w:val="24"/>
                  <w:szCs w:val="24"/>
                  <w:lang w:eastAsia="et-EE"/>
                  <w14:ligatures w14:val="none"/>
                </w:rPr>
                <w:t>600</w:t>
              </w:r>
            </w:ins>
            <w:del w:id="25" w:author="Peep Bušin" w:date="2025-09-21T21:12:00Z" w16du:dateUtc="2025-09-21T18:12:00Z">
              <w:r w:rsidRPr="00A85B8E" w:rsidDel="0055539D">
                <w:rPr>
                  <w:rFonts w:ascii="Times New Roman" w:eastAsia="Times New Roman" w:hAnsi="Times New Roman" w:cs="Times New Roman"/>
                  <w:color w:val="000000"/>
                  <w:kern w:val="0"/>
                  <w:sz w:val="24"/>
                  <w:szCs w:val="24"/>
                  <w:lang w:eastAsia="et-EE"/>
                  <w14:ligatures w14:val="none"/>
                </w:rPr>
                <w:delText>580</w:delText>
              </w:r>
            </w:del>
            <w:r w:rsidRPr="00A85B8E">
              <w:rPr>
                <w:rFonts w:ascii="Times New Roman" w:eastAsia="Times New Roman" w:hAnsi="Times New Roman" w:cs="Times New Roman"/>
                <w:color w:val="000000"/>
                <w:kern w:val="0"/>
                <w:sz w:val="24"/>
                <w:szCs w:val="24"/>
                <w:lang w:eastAsia="et-EE"/>
                <w14:ligatures w14:val="none"/>
              </w:rPr>
              <w:t xml:space="preserve"> </w:t>
            </w:r>
            <w:r w:rsidRPr="00A85B8E">
              <w:rPr>
                <w:rFonts w:ascii="Times New Roman" w:eastAsia="Times New Roman" w:hAnsi="Times New Roman" w:cs="Times New Roman"/>
                <w:color w:val="000000"/>
                <w:kern w:val="0"/>
                <w:sz w:val="24"/>
                <w:szCs w:val="24"/>
                <w:lang w:eastAsia="et-EE"/>
                <w14:ligatures w14:val="none"/>
              </w:rPr>
              <w:lastRenderedPageBreak/>
              <w:t>korterelamule. Kui arvestada hinnatõusuga (näiteks 5% aastas), suureneb ühe korterelamu rekonstrueerimise toetuse suurus kolme aasta pärast ligikaudu 625 000 euroni, mis tähendab, et sama eelarvega saab toetada väiksemat arvu korterelamuid</w:t>
            </w:r>
            <w:r w:rsidR="004D6913" w:rsidRPr="00A85B8E">
              <w:rPr>
                <w:rFonts w:ascii="Times New Roman" w:eastAsia="Times New Roman" w:hAnsi="Times New Roman" w:cs="Times New Roman"/>
                <w:color w:val="000000"/>
                <w:kern w:val="0"/>
                <w:sz w:val="24"/>
                <w:szCs w:val="24"/>
                <w:lang w:eastAsia="et-EE"/>
                <w14:ligatures w14:val="none"/>
              </w:rPr>
              <w:t xml:space="preserve">. </w:t>
            </w:r>
            <w:ins w:id="26" w:author="Peep Bušin" w:date="2025-09-21T21:19:00Z">
              <w:r w:rsidR="00C812DD" w:rsidRPr="00C812DD">
                <w:rPr>
                  <w:rFonts w:ascii="Times New Roman" w:eastAsia="Times New Roman" w:hAnsi="Times New Roman" w:cs="Times New Roman"/>
                  <w:color w:val="000000"/>
                  <w:kern w:val="0"/>
                  <w:sz w:val="24"/>
                  <w:szCs w:val="24"/>
                  <w:lang w:eastAsia="et-EE"/>
                  <w14:ligatures w14:val="none"/>
                </w:rPr>
                <w:t>Arvestades, et uuemad taotlusvoorud toetavad suurema korterite arvuga korterelamuid, võib korterelamutele antavate toetuste arv väheneda.</w:t>
              </w:r>
            </w:ins>
          </w:p>
          <w:p w14:paraId="445BF9B2" w14:textId="2C3CEFCF" w:rsidR="00C36711" w:rsidRPr="00A85B8E" w:rsidRDefault="004D6913" w:rsidP="00A85B8E">
            <w:pPr>
              <w:pStyle w:val="Loendilik"/>
              <w:numPr>
                <w:ilvl w:val="0"/>
                <w:numId w:val="7"/>
              </w:numPr>
              <w:jc w:val="both"/>
              <w:rPr>
                <w:rFonts w:ascii="Times New Roman" w:eastAsia="Times New Roman" w:hAnsi="Times New Roman" w:cs="Times New Roman"/>
                <w:color w:val="000000"/>
                <w:kern w:val="0"/>
                <w:sz w:val="24"/>
                <w:szCs w:val="24"/>
                <w:lang w:eastAsia="et-EE"/>
                <w14:ligatures w14:val="none"/>
              </w:rPr>
            </w:pPr>
            <w:r w:rsidRPr="00A85B8E">
              <w:rPr>
                <w:rFonts w:ascii="Times New Roman" w:eastAsia="Times New Roman" w:hAnsi="Times New Roman" w:cs="Times New Roman"/>
                <w:color w:val="000000"/>
                <w:kern w:val="0"/>
                <w:sz w:val="24"/>
                <w:szCs w:val="24"/>
                <w:lang w:eastAsia="et-EE"/>
                <w14:ligatures w14:val="none"/>
              </w:rPr>
              <w:t>FNLC skeemis on arvestatud</w:t>
            </w:r>
            <w:r w:rsidR="001B6F38" w:rsidRPr="00A85B8E">
              <w:rPr>
                <w:rFonts w:ascii="Times New Roman" w:eastAsia="Times New Roman" w:hAnsi="Times New Roman" w:cs="Times New Roman"/>
                <w:color w:val="000000"/>
                <w:kern w:val="0"/>
                <w:sz w:val="24"/>
                <w:szCs w:val="24"/>
                <w:lang w:eastAsia="et-EE"/>
                <w14:ligatures w14:val="none"/>
              </w:rPr>
              <w:t>, et 3</w:t>
            </w:r>
            <w:ins w:id="27" w:author="Peep Bušin" w:date="2025-09-19T12:32:00Z" w16du:dateUtc="2025-09-19T09:32:00Z">
              <w:r w:rsidR="00032D87" w:rsidRPr="00A85B8E">
                <w:rPr>
                  <w:rFonts w:ascii="Times New Roman" w:eastAsia="Times New Roman" w:hAnsi="Times New Roman" w:cs="Times New Roman"/>
                  <w:color w:val="000000"/>
                  <w:kern w:val="0"/>
                  <w:sz w:val="24"/>
                  <w:szCs w:val="24"/>
                  <w:lang w:eastAsia="et-EE"/>
                  <w14:ligatures w14:val="none"/>
                </w:rPr>
                <w:t>25</w:t>
              </w:r>
            </w:ins>
            <w:ins w:id="28" w:author="Peep Bušin" w:date="2025-09-19T12:33:00Z" w16du:dateUtc="2025-09-19T09:33:00Z">
              <w:r w:rsidR="00032D87" w:rsidRPr="00A85B8E">
                <w:rPr>
                  <w:rFonts w:ascii="Times New Roman" w:eastAsia="Times New Roman" w:hAnsi="Times New Roman" w:cs="Times New Roman"/>
                  <w:color w:val="000000"/>
                  <w:kern w:val="0"/>
                  <w:sz w:val="24"/>
                  <w:szCs w:val="24"/>
                  <w:lang w:eastAsia="et-EE"/>
                  <w14:ligatures w14:val="none"/>
                </w:rPr>
                <w:t> 026 140</w:t>
              </w:r>
            </w:ins>
            <w:del w:id="29" w:author="Peep Bušin" w:date="2025-09-19T12:33:00Z" w16du:dateUtc="2025-09-19T09:33:00Z">
              <w:r w:rsidR="001B6F38" w:rsidRPr="00A85B8E" w:rsidDel="00032D87">
                <w:rPr>
                  <w:rFonts w:ascii="Times New Roman" w:eastAsia="Times New Roman" w:hAnsi="Times New Roman" w:cs="Times New Roman"/>
                  <w:color w:val="000000"/>
                  <w:kern w:val="0"/>
                  <w:sz w:val="24"/>
                  <w:szCs w:val="24"/>
                  <w:lang w:eastAsia="et-EE"/>
                  <w14:ligatures w14:val="none"/>
                </w:rPr>
                <w:delText>15</w:delText>
              </w:r>
            </w:del>
            <w:r w:rsidR="001B6F38" w:rsidRPr="00A85B8E">
              <w:rPr>
                <w:rFonts w:ascii="Times New Roman" w:eastAsia="Times New Roman" w:hAnsi="Times New Roman" w:cs="Times New Roman"/>
                <w:color w:val="000000"/>
                <w:kern w:val="0"/>
                <w:sz w:val="24"/>
                <w:szCs w:val="24"/>
                <w:lang w:eastAsia="et-EE"/>
                <w14:ligatures w14:val="none"/>
              </w:rPr>
              <w:t xml:space="preserve"> </w:t>
            </w:r>
            <w:del w:id="30" w:author="Peep Bušin" w:date="2025-09-19T12:33:00Z" w16du:dateUtc="2025-09-19T09:33:00Z">
              <w:r w:rsidR="001B6F38" w:rsidRPr="00A85B8E" w:rsidDel="00032D87">
                <w:rPr>
                  <w:rFonts w:ascii="Times New Roman" w:eastAsia="Times New Roman" w:hAnsi="Times New Roman" w:cs="Times New Roman"/>
                  <w:color w:val="000000"/>
                  <w:kern w:val="0"/>
                  <w:sz w:val="24"/>
                  <w:szCs w:val="24"/>
                  <w:lang w:eastAsia="et-EE"/>
                  <w14:ligatures w14:val="none"/>
                </w:rPr>
                <w:delText>900 000</w:delText>
              </w:r>
            </w:del>
            <w:r w:rsidR="001B6F38" w:rsidRPr="00A85B8E">
              <w:rPr>
                <w:rFonts w:ascii="Times New Roman" w:eastAsia="Times New Roman" w:hAnsi="Times New Roman" w:cs="Times New Roman"/>
                <w:color w:val="000000"/>
                <w:kern w:val="0"/>
                <w:sz w:val="24"/>
                <w:szCs w:val="24"/>
                <w:lang w:eastAsia="et-EE"/>
                <w14:ligatures w14:val="none"/>
              </w:rPr>
              <w:t xml:space="preserve"> euro</w:t>
            </w:r>
            <w:r w:rsidR="004178F1" w:rsidRPr="00A85B8E">
              <w:rPr>
                <w:rFonts w:ascii="Times New Roman" w:eastAsia="Times New Roman" w:hAnsi="Times New Roman" w:cs="Times New Roman"/>
                <w:color w:val="000000"/>
                <w:kern w:val="0"/>
                <w:sz w:val="24"/>
                <w:szCs w:val="24"/>
                <w:lang w:eastAsia="et-EE"/>
                <w14:ligatures w14:val="none"/>
              </w:rPr>
              <w:t xml:space="preserve"> eest saab toetust pakkuda</w:t>
            </w:r>
            <w:r w:rsidRPr="00A85B8E">
              <w:rPr>
                <w:rFonts w:ascii="Times New Roman" w:eastAsia="Times New Roman" w:hAnsi="Times New Roman" w:cs="Times New Roman"/>
                <w:color w:val="000000"/>
                <w:kern w:val="0"/>
                <w:sz w:val="24"/>
                <w:szCs w:val="24"/>
                <w:lang w:eastAsia="et-EE"/>
                <w14:ligatures w14:val="none"/>
              </w:rPr>
              <w:t xml:space="preserve"> </w:t>
            </w:r>
            <w:r w:rsidR="007A02E6" w:rsidRPr="00A85B8E">
              <w:rPr>
                <w:rFonts w:ascii="Times New Roman" w:eastAsia="Times New Roman" w:hAnsi="Times New Roman" w:cs="Times New Roman"/>
                <w:color w:val="000000"/>
                <w:kern w:val="0"/>
                <w:sz w:val="24"/>
                <w:szCs w:val="24"/>
                <w:lang w:eastAsia="et-EE"/>
                <w14:ligatures w14:val="none"/>
              </w:rPr>
              <w:t>500 korterelamu</w:t>
            </w:r>
            <w:r w:rsidR="004178F1" w:rsidRPr="00A85B8E">
              <w:rPr>
                <w:rFonts w:ascii="Times New Roman" w:eastAsia="Times New Roman" w:hAnsi="Times New Roman" w:cs="Times New Roman"/>
                <w:color w:val="000000"/>
                <w:kern w:val="0"/>
                <w:sz w:val="24"/>
                <w:szCs w:val="24"/>
                <w:lang w:eastAsia="et-EE"/>
                <w14:ligatures w14:val="none"/>
              </w:rPr>
              <w:t xml:space="preserve"> terviklikuks rekonstrueerimiseks</w:t>
            </w:r>
            <w:r w:rsidRPr="00A85B8E">
              <w:rPr>
                <w:rFonts w:ascii="Times New Roman" w:eastAsia="Times New Roman" w:hAnsi="Times New Roman" w:cs="Times New Roman"/>
                <w:color w:val="000000"/>
                <w:kern w:val="0"/>
                <w:sz w:val="24"/>
                <w:szCs w:val="24"/>
                <w:lang w:eastAsia="et-EE"/>
                <w14:ligatures w14:val="none"/>
              </w:rPr>
              <w:t xml:space="preserve">. </w:t>
            </w:r>
            <w:commentRangeStart w:id="31"/>
            <w:del w:id="32" w:author="Peep Bušin" w:date="2025-08-23T15:26:00Z" w16du:dateUtc="2025-08-23T12:26:00Z">
              <w:r w:rsidR="009E2813" w:rsidRPr="00A85B8E" w:rsidDel="00647F12">
                <w:rPr>
                  <w:rFonts w:ascii="Times New Roman" w:eastAsia="Times New Roman" w:hAnsi="Times New Roman" w:cs="Times New Roman"/>
                  <w:color w:val="000000"/>
                  <w:kern w:val="0"/>
                  <w:sz w:val="24"/>
                  <w:szCs w:val="24"/>
                  <w:lang w:eastAsia="et-EE"/>
                  <w14:ligatures w14:val="none"/>
                </w:rPr>
                <w:delText>15,000,000</w:delText>
              </w:r>
            </w:del>
            <w:del w:id="33" w:author="Peep Bušin" w:date="2025-09-19T12:30:00Z" w16du:dateUtc="2025-09-19T09:30:00Z">
              <w:r w:rsidR="009E2813" w:rsidRPr="00A85B8E" w:rsidDel="00032D87">
                <w:rPr>
                  <w:rFonts w:ascii="Times New Roman" w:eastAsia="Times New Roman" w:hAnsi="Times New Roman" w:cs="Times New Roman"/>
                  <w:color w:val="000000"/>
                  <w:kern w:val="0"/>
                  <w:sz w:val="24"/>
                  <w:szCs w:val="24"/>
                  <w:lang w:eastAsia="et-EE"/>
                  <w14:ligatures w14:val="none"/>
                </w:rPr>
                <w:delText xml:space="preserve"> </w:delText>
              </w:r>
              <w:r w:rsidR="004178F1" w:rsidRPr="00A85B8E" w:rsidDel="00032D87">
                <w:rPr>
                  <w:rFonts w:ascii="Times New Roman" w:eastAsia="Times New Roman" w:hAnsi="Times New Roman" w:cs="Times New Roman"/>
                  <w:color w:val="000000"/>
                  <w:kern w:val="0"/>
                  <w:sz w:val="24"/>
                  <w:szCs w:val="24"/>
                  <w:lang w:eastAsia="et-EE"/>
                  <w14:ligatures w14:val="none"/>
                </w:rPr>
                <w:delText xml:space="preserve">eurot </w:delText>
              </w:r>
              <w:r w:rsidR="002A221B" w:rsidRPr="00A85B8E" w:rsidDel="00032D87">
                <w:rPr>
                  <w:rFonts w:ascii="Times New Roman" w:eastAsia="Times New Roman" w:hAnsi="Times New Roman" w:cs="Times New Roman"/>
                  <w:color w:val="000000"/>
                  <w:kern w:val="0"/>
                  <w:sz w:val="24"/>
                  <w:szCs w:val="24"/>
                  <w:lang w:eastAsia="et-EE"/>
                  <w14:ligatures w14:val="none"/>
                </w:rPr>
                <w:delText xml:space="preserve">on </w:delText>
              </w:r>
              <w:r w:rsidR="00446FEF" w:rsidRPr="00A85B8E" w:rsidDel="00032D87">
                <w:rPr>
                  <w:rFonts w:ascii="Times New Roman" w:eastAsia="Times New Roman" w:hAnsi="Times New Roman" w:cs="Times New Roman"/>
                  <w:color w:val="000000"/>
                  <w:kern w:val="0"/>
                  <w:sz w:val="24"/>
                  <w:szCs w:val="24"/>
                  <w:lang w:eastAsia="et-EE"/>
                  <w14:ligatures w14:val="none"/>
                </w:rPr>
                <w:delText xml:space="preserve">jäetud ja arvestatud osalise rekonstrueerimise jaoks. </w:delText>
              </w:r>
              <w:r w:rsidR="00C36711" w:rsidRPr="00A85B8E" w:rsidDel="00032D87">
                <w:rPr>
                  <w:rFonts w:ascii="Times New Roman" w:eastAsia="Times New Roman" w:hAnsi="Times New Roman" w:cs="Times New Roman"/>
                  <w:color w:val="000000"/>
                  <w:kern w:val="0"/>
                  <w:sz w:val="24"/>
                  <w:szCs w:val="24"/>
                  <w:lang w:eastAsia="et-EE"/>
                  <w14:ligatures w14:val="none"/>
                </w:rPr>
                <w:delText xml:space="preserve">Tingimuste täitmisel/tulemuste saavutamisel võetakse skeemis arvesse vaid terviklikke renoveerimisprojekte. </w:delText>
              </w:r>
            </w:del>
            <w:commentRangeEnd w:id="31"/>
            <w:r w:rsidR="00A85B8E">
              <w:rPr>
                <w:rStyle w:val="Kommentaariviide"/>
                <w:rFonts w:ascii="Times New Roman" w:eastAsia="Times New Roman" w:hAnsi="Times New Roman" w:cs="Times New Roman"/>
                <w:kern w:val="0"/>
                <w:lang w:val="en-GB" w:eastAsia="et-EE"/>
                <w14:ligatures w14:val="none"/>
              </w:rPr>
              <w:commentReference w:id="31"/>
            </w:r>
          </w:p>
          <w:p w14:paraId="0896CB59" w14:textId="1786FB48" w:rsidR="0069311C" w:rsidRPr="0020462F" w:rsidRDefault="0069311C" w:rsidP="0069311C">
            <w:pPr>
              <w:pStyle w:val="Loendilik"/>
              <w:jc w:val="both"/>
              <w:rPr>
                <w:rFonts w:ascii="Times New Roman" w:eastAsia="Times New Roman" w:hAnsi="Times New Roman" w:cs="Times New Roman"/>
                <w:color w:val="000000"/>
                <w:kern w:val="0"/>
                <w:sz w:val="24"/>
                <w:szCs w:val="24"/>
                <w:lang w:eastAsia="et-EE"/>
                <w14:ligatures w14:val="none"/>
              </w:rPr>
            </w:pPr>
          </w:p>
          <w:p w14:paraId="35DF88A5" w14:textId="14EC5122" w:rsidR="00B4029D" w:rsidRPr="0020462F" w:rsidRDefault="00B4029D" w:rsidP="00446FEF">
            <w:pPr>
              <w:pStyle w:val="Loendilik"/>
              <w:numPr>
                <w:ilvl w:val="0"/>
                <w:numId w:val="7"/>
              </w:numPr>
              <w:jc w:val="both"/>
              <w:rPr>
                <w:rFonts w:ascii="Times New Roman" w:eastAsia="Times New Roman" w:hAnsi="Times New Roman" w:cs="Times New Roman"/>
                <w:color w:val="000000"/>
                <w:kern w:val="0"/>
                <w:sz w:val="24"/>
                <w:szCs w:val="24"/>
                <w:lang w:eastAsia="et-EE"/>
                <w14:ligatures w14:val="none"/>
              </w:rPr>
            </w:pPr>
            <w:r w:rsidRPr="0020462F">
              <w:rPr>
                <w:rFonts w:ascii="Times New Roman" w:eastAsia="Times New Roman" w:hAnsi="Times New Roman" w:cs="Times New Roman"/>
                <w:color w:val="000000"/>
                <w:kern w:val="0"/>
                <w:sz w:val="24"/>
                <w:szCs w:val="24"/>
                <w:lang w:eastAsia="et-EE"/>
                <w14:ligatures w14:val="none"/>
              </w:rPr>
              <w:t xml:space="preserve">2023. aasta taotlusvooru 157 korterelamu andmete alusel on keskmine kasvuhoonegaaside heitkoguse algväärtus 2,8 tonni CO2 </w:t>
            </w:r>
            <w:proofErr w:type="spellStart"/>
            <w:r w:rsidRPr="0020462F">
              <w:rPr>
                <w:rFonts w:ascii="Times New Roman" w:eastAsia="Times New Roman" w:hAnsi="Times New Roman" w:cs="Times New Roman"/>
                <w:color w:val="000000"/>
                <w:kern w:val="0"/>
                <w:sz w:val="24"/>
                <w:szCs w:val="24"/>
                <w:lang w:eastAsia="et-EE"/>
                <w14:ligatures w14:val="none"/>
              </w:rPr>
              <w:t>ekv</w:t>
            </w:r>
            <w:proofErr w:type="spellEnd"/>
            <w:r w:rsidRPr="0020462F">
              <w:rPr>
                <w:rFonts w:ascii="Times New Roman" w:eastAsia="Times New Roman" w:hAnsi="Times New Roman" w:cs="Times New Roman"/>
                <w:color w:val="000000"/>
                <w:kern w:val="0"/>
                <w:sz w:val="24"/>
                <w:szCs w:val="24"/>
                <w:lang w:eastAsia="et-EE"/>
                <w14:ligatures w14:val="none"/>
              </w:rPr>
              <w:t>/a</w:t>
            </w:r>
            <w:r w:rsidR="001338D1" w:rsidRPr="0020462F">
              <w:rPr>
                <w:rFonts w:ascii="Times New Roman" w:eastAsia="Times New Roman" w:hAnsi="Times New Roman" w:cs="Times New Roman"/>
                <w:color w:val="000000"/>
                <w:kern w:val="0"/>
                <w:sz w:val="24"/>
                <w:szCs w:val="24"/>
                <w:lang w:eastAsia="et-EE"/>
                <w14:ligatures w14:val="none"/>
              </w:rPr>
              <w:t xml:space="preserve"> korteri kohta</w:t>
            </w:r>
            <w:r w:rsidRPr="0020462F">
              <w:rPr>
                <w:rFonts w:ascii="Times New Roman" w:eastAsia="Times New Roman" w:hAnsi="Times New Roman" w:cs="Times New Roman"/>
                <w:color w:val="000000"/>
                <w:kern w:val="0"/>
                <w:sz w:val="24"/>
                <w:szCs w:val="24"/>
                <w:lang w:eastAsia="et-EE"/>
                <w14:ligatures w14:val="none"/>
              </w:rPr>
              <w:t xml:space="preserve"> ja sihtväärtus 2,2 tonni CO2 </w:t>
            </w:r>
            <w:proofErr w:type="spellStart"/>
            <w:r w:rsidRPr="0020462F">
              <w:rPr>
                <w:rFonts w:ascii="Times New Roman" w:eastAsia="Times New Roman" w:hAnsi="Times New Roman" w:cs="Times New Roman"/>
                <w:color w:val="000000"/>
                <w:kern w:val="0"/>
                <w:sz w:val="24"/>
                <w:szCs w:val="24"/>
                <w:lang w:eastAsia="et-EE"/>
                <w14:ligatures w14:val="none"/>
              </w:rPr>
              <w:t>ekv</w:t>
            </w:r>
            <w:proofErr w:type="spellEnd"/>
            <w:r w:rsidRPr="0020462F">
              <w:rPr>
                <w:rFonts w:ascii="Times New Roman" w:eastAsia="Times New Roman" w:hAnsi="Times New Roman" w:cs="Times New Roman"/>
                <w:color w:val="000000"/>
                <w:kern w:val="0"/>
                <w:sz w:val="24"/>
                <w:szCs w:val="24"/>
                <w:lang w:eastAsia="et-EE"/>
                <w14:ligatures w14:val="none"/>
              </w:rPr>
              <w:t>/a</w:t>
            </w:r>
            <w:r w:rsidR="001338D1" w:rsidRPr="0020462F">
              <w:rPr>
                <w:rFonts w:ascii="Times New Roman" w:eastAsia="Times New Roman" w:hAnsi="Times New Roman" w:cs="Times New Roman"/>
                <w:color w:val="000000"/>
                <w:kern w:val="0"/>
                <w:sz w:val="24"/>
                <w:szCs w:val="24"/>
                <w:lang w:eastAsia="et-EE"/>
                <w14:ligatures w14:val="none"/>
              </w:rPr>
              <w:t xml:space="preserve"> korteri kohta</w:t>
            </w:r>
            <w:r w:rsidRPr="0020462F">
              <w:rPr>
                <w:rFonts w:ascii="Times New Roman" w:eastAsia="Times New Roman" w:hAnsi="Times New Roman" w:cs="Times New Roman"/>
                <w:color w:val="000000"/>
                <w:kern w:val="0"/>
                <w:sz w:val="24"/>
                <w:szCs w:val="24"/>
                <w:lang w:eastAsia="et-EE"/>
                <w14:ligatures w14:val="none"/>
              </w:rPr>
              <w:t>. Alg- ja sihtväärtused on arvutatud 14 000 korteriga</w:t>
            </w:r>
            <w:r w:rsidR="00A3210F" w:rsidRPr="0020462F">
              <w:rPr>
                <w:rFonts w:ascii="Times New Roman" w:eastAsia="Times New Roman" w:hAnsi="Times New Roman" w:cs="Times New Roman"/>
                <w:color w:val="000000"/>
                <w:kern w:val="0"/>
                <w:sz w:val="24"/>
                <w:szCs w:val="24"/>
                <w:lang w:eastAsia="et-EE"/>
                <w14:ligatures w14:val="none"/>
              </w:rPr>
              <w:t xml:space="preserve">, </w:t>
            </w:r>
            <w:r w:rsidR="00874700" w:rsidRPr="0020462F">
              <w:rPr>
                <w:rFonts w:ascii="Times New Roman" w:eastAsia="Times New Roman" w:hAnsi="Times New Roman" w:cs="Times New Roman"/>
                <w:color w:val="000000"/>
                <w:kern w:val="0"/>
                <w:sz w:val="24"/>
                <w:szCs w:val="24"/>
                <w:lang w:eastAsia="et-EE"/>
                <w14:ligatures w14:val="none"/>
              </w:rPr>
              <w:t xml:space="preserve">eeldusel, </w:t>
            </w:r>
            <w:r w:rsidR="00A3210F" w:rsidRPr="0020462F">
              <w:rPr>
                <w:rFonts w:ascii="Times New Roman" w:eastAsia="Times New Roman" w:hAnsi="Times New Roman" w:cs="Times New Roman"/>
                <w:color w:val="000000"/>
                <w:kern w:val="0"/>
                <w:sz w:val="24"/>
                <w:szCs w:val="24"/>
                <w:lang w:eastAsia="et-EE"/>
                <w14:ligatures w14:val="none"/>
              </w:rPr>
              <w:t xml:space="preserve">et </w:t>
            </w:r>
            <w:r w:rsidR="00273EC3" w:rsidRPr="0020462F">
              <w:rPr>
                <w:rFonts w:ascii="Times New Roman" w:eastAsia="Times New Roman" w:hAnsi="Times New Roman" w:cs="Times New Roman"/>
                <w:color w:val="000000"/>
                <w:kern w:val="0"/>
                <w:sz w:val="24"/>
                <w:szCs w:val="24"/>
                <w:lang w:eastAsia="et-EE"/>
                <w14:ligatures w14:val="none"/>
              </w:rPr>
              <w:t xml:space="preserve">sihiks seatud </w:t>
            </w:r>
            <w:r w:rsidR="00A3210F" w:rsidRPr="0020462F">
              <w:rPr>
                <w:rFonts w:ascii="Times New Roman" w:eastAsia="Times New Roman" w:hAnsi="Times New Roman" w:cs="Times New Roman"/>
                <w:color w:val="000000"/>
                <w:kern w:val="0"/>
                <w:sz w:val="24"/>
                <w:szCs w:val="24"/>
                <w:lang w:eastAsia="et-EE"/>
                <w14:ligatures w14:val="none"/>
              </w:rPr>
              <w:t>500 renoveeritud korter</w:t>
            </w:r>
            <w:r w:rsidR="00874700" w:rsidRPr="0020462F">
              <w:rPr>
                <w:rFonts w:ascii="Times New Roman" w:eastAsia="Times New Roman" w:hAnsi="Times New Roman" w:cs="Times New Roman"/>
                <w:color w:val="000000"/>
                <w:kern w:val="0"/>
                <w:sz w:val="24"/>
                <w:szCs w:val="24"/>
                <w:lang w:eastAsia="et-EE"/>
                <w14:ligatures w14:val="none"/>
              </w:rPr>
              <w:t>majas</w:t>
            </w:r>
            <w:r w:rsidR="00A3210F" w:rsidRPr="0020462F">
              <w:rPr>
                <w:rFonts w:ascii="Times New Roman" w:eastAsia="Times New Roman" w:hAnsi="Times New Roman" w:cs="Times New Roman"/>
                <w:color w:val="000000"/>
                <w:kern w:val="0"/>
                <w:sz w:val="24"/>
                <w:szCs w:val="24"/>
                <w:lang w:eastAsia="et-EE"/>
                <w14:ligatures w14:val="none"/>
              </w:rPr>
              <w:t xml:space="preserve"> on hinnanguliselt 14</w:t>
            </w:r>
            <w:r w:rsidR="00874700" w:rsidRPr="0020462F">
              <w:rPr>
                <w:rFonts w:ascii="Times New Roman" w:eastAsia="Times New Roman" w:hAnsi="Times New Roman" w:cs="Times New Roman"/>
                <w:color w:val="000000"/>
                <w:kern w:val="0"/>
                <w:sz w:val="24"/>
                <w:szCs w:val="24"/>
                <w:lang w:eastAsia="et-EE"/>
                <w14:ligatures w14:val="none"/>
              </w:rPr>
              <w:t> </w:t>
            </w:r>
            <w:r w:rsidR="00A3210F" w:rsidRPr="0020462F">
              <w:rPr>
                <w:rFonts w:ascii="Times New Roman" w:eastAsia="Times New Roman" w:hAnsi="Times New Roman" w:cs="Times New Roman"/>
                <w:color w:val="000000"/>
                <w:kern w:val="0"/>
                <w:sz w:val="24"/>
                <w:szCs w:val="24"/>
                <w:lang w:eastAsia="et-EE"/>
                <w14:ligatures w14:val="none"/>
              </w:rPr>
              <w:t>000</w:t>
            </w:r>
            <w:r w:rsidR="00874700" w:rsidRPr="0020462F">
              <w:rPr>
                <w:rFonts w:ascii="Times New Roman" w:eastAsia="Times New Roman" w:hAnsi="Times New Roman" w:cs="Times New Roman"/>
                <w:color w:val="000000"/>
                <w:kern w:val="0"/>
                <w:sz w:val="24"/>
                <w:szCs w:val="24"/>
                <w:lang w:eastAsia="et-EE"/>
                <w14:ligatures w14:val="none"/>
              </w:rPr>
              <w:t xml:space="preserve"> korterit</w:t>
            </w:r>
            <w:r w:rsidRPr="0020462F">
              <w:rPr>
                <w:rFonts w:ascii="Times New Roman" w:eastAsia="Times New Roman" w:hAnsi="Times New Roman" w:cs="Times New Roman"/>
                <w:color w:val="000000"/>
                <w:kern w:val="0"/>
                <w:sz w:val="24"/>
                <w:szCs w:val="24"/>
                <w:lang w:eastAsia="et-EE"/>
                <w14:ligatures w14:val="none"/>
              </w:rPr>
              <w:t>.</w:t>
            </w:r>
          </w:p>
        </w:tc>
      </w:tr>
      <w:tr w:rsidR="00B45001" w:rsidRPr="00DB47F7" w14:paraId="45F007A5" w14:textId="77777777" w:rsidTr="00DB47F7">
        <w:tc>
          <w:tcPr>
            <w:tcW w:w="4531" w:type="dxa"/>
          </w:tcPr>
          <w:p w14:paraId="6C86EC34" w14:textId="77777777" w:rsidR="00B45001" w:rsidRPr="00B45001" w:rsidRDefault="00B45001" w:rsidP="00A64A8A">
            <w:pPr>
              <w:jc w:val="both"/>
              <w:rPr>
                <w:rFonts w:ascii="Times New Roman" w:eastAsia="Times New Roman" w:hAnsi="Times New Roman" w:cs="Times New Roman"/>
                <w:b/>
                <w:bCs/>
                <w:color w:val="000000"/>
                <w:kern w:val="0"/>
                <w:sz w:val="24"/>
                <w:szCs w:val="24"/>
                <w:lang w:val="en-US" w:eastAsia="et-EE"/>
                <w14:ligatures w14:val="none"/>
              </w:rPr>
            </w:pPr>
            <w:r w:rsidRPr="00B45001">
              <w:rPr>
                <w:rFonts w:ascii="Times New Roman" w:eastAsia="Times New Roman" w:hAnsi="Times New Roman" w:cs="Times New Roman"/>
                <w:b/>
                <w:bCs/>
                <w:color w:val="000000"/>
                <w:kern w:val="0"/>
                <w:sz w:val="24"/>
                <w:szCs w:val="24"/>
                <w:lang w:val="en-US" w:eastAsia="et-EE"/>
                <w14:ligatures w14:val="none"/>
              </w:rPr>
              <w:lastRenderedPageBreak/>
              <w:t>Calculation of CO2 emissions</w:t>
            </w:r>
          </w:p>
          <w:p w14:paraId="6B285547" w14:textId="77777777" w:rsidR="00B45001" w:rsidRPr="00B45001" w:rsidRDefault="00B45001" w:rsidP="00A64A8A">
            <w:pPr>
              <w:jc w:val="both"/>
              <w:rPr>
                <w:rFonts w:ascii="Times New Roman" w:eastAsia="Times New Roman" w:hAnsi="Times New Roman" w:cs="Times New Roman"/>
                <w:color w:val="000000"/>
                <w:kern w:val="0"/>
                <w:sz w:val="24"/>
                <w:szCs w:val="24"/>
                <w:lang w:val="en-US" w:eastAsia="et-EE"/>
                <w14:ligatures w14:val="none"/>
              </w:rPr>
            </w:pPr>
          </w:p>
          <w:p w14:paraId="18EA3A74" w14:textId="77777777" w:rsidR="00B45001" w:rsidRPr="00B45001" w:rsidRDefault="00B45001" w:rsidP="00B45001">
            <w:pPr>
              <w:jc w:val="both"/>
              <w:rPr>
                <w:rFonts w:ascii="Times New Roman" w:eastAsia="Times New Roman" w:hAnsi="Times New Roman" w:cs="Times New Roman"/>
                <w:color w:val="000000"/>
                <w:kern w:val="0"/>
                <w:sz w:val="24"/>
                <w:szCs w:val="24"/>
                <w:lang w:val="en-US" w:eastAsia="et-EE"/>
                <w14:ligatures w14:val="none"/>
              </w:rPr>
            </w:pPr>
            <w:r w:rsidRPr="00B45001">
              <w:rPr>
                <w:rFonts w:ascii="Times New Roman" w:eastAsia="Times New Roman" w:hAnsi="Times New Roman" w:cs="Times New Roman"/>
                <w:color w:val="000000"/>
                <w:kern w:val="0"/>
                <w:sz w:val="24"/>
                <w:szCs w:val="24"/>
                <w:lang w:val="en-US" w:eastAsia="et-EE"/>
                <w14:ligatures w14:val="none"/>
              </w:rPr>
              <w:t xml:space="preserve">The calculation of CO2 emissions is based on the energy consumption for electricity and heat, as well as the heated area of the building. This information is presented on the Energy Performance Certificate (EPC). </w:t>
            </w:r>
          </w:p>
          <w:p w14:paraId="6CD14104" w14:textId="77777777" w:rsidR="00B45001" w:rsidRPr="00B45001" w:rsidRDefault="00B45001" w:rsidP="00B45001">
            <w:pPr>
              <w:jc w:val="both"/>
              <w:rPr>
                <w:rFonts w:ascii="Times New Roman" w:eastAsia="Times New Roman" w:hAnsi="Times New Roman" w:cs="Times New Roman"/>
                <w:color w:val="000000"/>
                <w:kern w:val="0"/>
                <w:sz w:val="24"/>
                <w:szCs w:val="24"/>
                <w:lang w:val="en-US" w:eastAsia="et-EE"/>
                <w14:ligatures w14:val="none"/>
              </w:rPr>
            </w:pPr>
            <w:r w:rsidRPr="00B45001">
              <w:rPr>
                <w:rFonts w:ascii="Times New Roman" w:eastAsia="Times New Roman" w:hAnsi="Times New Roman" w:cs="Times New Roman"/>
                <w:color w:val="000000"/>
                <w:kern w:val="0"/>
                <w:sz w:val="24"/>
                <w:szCs w:val="24"/>
                <w:lang w:val="en-US" w:eastAsia="et-EE"/>
                <w14:ligatures w14:val="none"/>
              </w:rPr>
              <w:lastRenderedPageBreak/>
              <w:t>The methodology used to calculate EPCs is established by national regulations</w:t>
            </w:r>
            <w:r w:rsidRPr="00B45001">
              <w:rPr>
                <w:rFonts w:ascii="Times New Roman" w:eastAsia="Times New Roman" w:hAnsi="Times New Roman" w:cs="Times New Roman"/>
                <w:color w:val="000000"/>
                <w:kern w:val="0"/>
                <w:sz w:val="24"/>
                <w:szCs w:val="24"/>
                <w:vertAlign w:val="superscript"/>
                <w:lang w:val="en-US" w:eastAsia="et-EE"/>
                <w14:ligatures w14:val="none"/>
              </w:rPr>
              <w:footnoteReference w:id="1"/>
            </w:r>
            <w:r w:rsidRPr="00B45001">
              <w:rPr>
                <w:rFonts w:ascii="Times New Roman" w:eastAsia="Times New Roman" w:hAnsi="Times New Roman" w:cs="Times New Roman"/>
                <w:color w:val="000000"/>
                <w:kern w:val="0"/>
                <w:sz w:val="24"/>
                <w:szCs w:val="24"/>
                <w:lang w:val="en-US" w:eastAsia="et-EE"/>
                <w14:ligatures w14:val="none"/>
              </w:rPr>
              <w:t>, and all EPCs are issued through the Building Register</w:t>
            </w:r>
            <w:r w:rsidRPr="00B45001">
              <w:rPr>
                <w:rFonts w:ascii="Times New Roman" w:eastAsia="Times New Roman" w:hAnsi="Times New Roman" w:cs="Times New Roman"/>
                <w:color w:val="000000"/>
                <w:kern w:val="0"/>
                <w:sz w:val="24"/>
                <w:szCs w:val="24"/>
                <w:vertAlign w:val="superscript"/>
                <w:lang w:val="en-US" w:eastAsia="et-EE"/>
                <w14:ligatures w14:val="none"/>
              </w:rPr>
              <w:footnoteReference w:id="2"/>
            </w:r>
            <w:r w:rsidRPr="00B45001">
              <w:rPr>
                <w:rFonts w:ascii="Times New Roman" w:eastAsia="Times New Roman" w:hAnsi="Times New Roman" w:cs="Times New Roman"/>
                <w:color w:val="000000"/>
                <w:kern w:val="0"/>
                <w:sz w:val="24"/>
                <w:szCs w:val="24"/>
                <w:lang w:val="en-US" w:eastAsia="et-EE"/>
                <w14:ligatures w14:val="none"/>
              </w:rPr>
              <w:t>.</w:t>
            </w:r>
          </w:p>
          <w:p w14:paraId="32B81E3B" w14:textId="77777777" w:rsidR="00B45001" w:rsidRPr="00B45001" w:rsidRDefault="00B45001" w:rsidP="00B45001">
            <w:pPr>
              <w:jc w:val="both"/>
              <w:rPr>
                <w:rFonts w:ascii="Times New Roman" w:eastAsia="Times New Roman" w:hAnsi="Times New Roman" w:cs="Times New Roman"/>
                <w:color w:val="000000"/>
                <w:kern w:val="0"/>
                <w:sz w:val="24"/>
                <w:szCs w:val="24"/>
                <w:lang w:val="en-US" w:eastAsia="et-EE"/>
                <w14:ligatures w14:val="none"/>
              </w:rPr>
            </w:pPr>
            <w:r w:rsidRPr="00B45001">
              <w:rPr>
                <w:rFonts w:ascii="Times New Roman" w:eastAsia="Times New Roman" w:hAnsi="Times New Roman" w:cs="Times New Roman"/>
                <w:color w:val="000000"/>
                <w:kern w:val="0"/>
                <w:sz w:val="24"/>
                <w:szCs w:val="24"/>
                <w:lang w:val="en-US" w:eastAsia="et-EE"/>
                <w14:ligatures w14:val="none"/>
              </w:rPr>
              <w:t xml:space="preserve">Data needed for performing calculations: </w:t>
            </w:r>
          </w:p>
          <w:p w14:paraId="5C6C86F0" w14:textId="77777777" w:rsidR="00B45001" w:rsidRPr="00B45001" w:rsidRDefault="00B45001" w:rsidP="00B45001">
            <w:pPr>
              <w:numPr>
                <w:ilvl w:val="0"/>
                <w:numId w:val="15"/>
              </w:numPr>
              <w:jc w:val="both"/>
              <w:rPr>
                <w:rFonts w:ascii="Times New Roman" w:eastAsia="Times New Roman" w:hAnsi="Times New Roman" w:cs="Times New Roman"/>
                <w:color w:val="000000"/>
                <w:kern w:val="0"/>
                <w:sz w:val="24"/>
                <w:szCs w:val="24"/>
                <w:lang w:val="en-US" w:eastAsia="et-EE"/>
                <w14:ligatures w14:val="none"/>
              </w:rPr>
            </w:pPr>
            <w:r w:rsidRPr="00B45001">
              <w:rPr>
                <w:rFonts w:ascii="Times New Roman" w:eastAsia="Times New Roman" w:hAnsi="Times New Roman" w:cs="Times New Roman"/>
                <w:color w:val="000000"/>
                <w:kern w:val="0"/>
                <w:sz w:val="24"/>
                <w:szCs w:val="24"/>
                <w:lang w:val="en-US" w:eastAsia="et-EE"/>
                <w14:ligatures w14:val="none"/>
              </w:rPr>
              <w:t>Electricity consumption, kWh/(m</w:t>
            </w:r>
            <w:r w:rsidRPr="00B45001">
              <w:rPr>
                <w:rFonts w:ascii="Times New Roman" w:eastAsia="Times New Roman" w:hAnsi="Times New Roman" w:cs="Times New Roman"/>
                <w:color w:val="000000"/>
                <w:kern w:val="0"/>
                <w:sz w:val="24"/>
                <w:szCs w:val="24"/>
                <w:vertAlign w:val="superscript"/>
                <w:lang w:val="en-US" w:eastAsia="et-EE"/>
                <w14:ligatures w14:val="none"/>
              </w:rPr>
              <w:t>2</w:t>
            </w:r>
            <w:r w:rsidRPr="00B45001">
              <w:rPr>
                <w:rFonts w:ascii="Times New Roman" w:eastAsia="Times New Roman" w:hAnsi="Times New Roman" w:cs="Times New Roman"/>
                <w:color w:val="000000"/>
                <w:kern w:val="0"/>
                <w:sz w:val="24"/>
                <w:szCs w:val="24"/>
                <w:lang w:val="en-US" w:eastAsia="et-EE"/>
                <w14:ligatures w14:val="none"/>
              </w:rPr>
              <w:t>a</w:t>
            </w:r>
            <w:proofErr w:type="gramStart"/>
            <w:r w:rsidRPr="00B45001">
              <w:rPr>
                <w:rFonts w:ascii="Times New Roman" w:eastAsia="Times New Roman" w:hAnsi="Times New Roman" w:cs="Times New Roman"/>
                <w:color w:val="000000"/>
                <w:kern w:val="0"/>
                <w:sz w:val="24"/>
                <w:szCs w:val="24"/>
                <w:lang w:val="en-US" w:eastAsia="et-EE"/>
                <w14:ligatures w14:val="none"/>
              </w:rPr>
              <w:t xml:space="preserve">) </w:t>
            </w:r>
            <w:r w:rsidRPr="00B45001">
              <w:rPr>
                <w:rFonts w:ascii="Times New Roman" w:eastAsia="Times New Roman" w:hAnsi="Times New Roman" w:cs="Times New Roman"/>
                <w:color w:val="000000"/>
                <w:kern w:val="0"/>
                <w:sz w:val="24"/>
                <w:szCs w:val="24"/>
                <w:lang w:val="en-US" w:eastAsia="et-EE"/>
                <w14:ligatures w14:val="none"/>
              </w:rPr>
              <w:tab/>
              <w:t>data</w:t>
            </w:r>
            <w:proofErr w:type="gramEnd"/>
            <w:r w:rsidRPr="00B45001">
              <w:rPr>
                <w:rFonts w:ascii="Times New Roman" w:eastAsia="Times New Roman" w:hAnsi="Times New Roman" w:cs="Times New Roman"/>
                <w:color w:val="000000"/>
                <w:kern w:val="0"/>
                <w:sz w:val="24"/>
                <w:szCs w:val="24"/>
                <w:lang w:val="en-US" w:eastAsia="et-EE"/>
                <w14:ligatures w14:val="none"/>
              </w:rPr>
              <w:t xml:space="preserve"> on the EPC </w:t>
            </w:r>
          </w:p>
          <w:p w14:paraId="4A81864B" w14:textId="77777777" w:rsidR="00B45001" w:rsidRPr="00B45001" w:rsidRDefault="00B45001" w:rsidP="00B45001">
            <w:pPr>
              <w:numPr>
                <w:ilvl w:val="0"/>
                <w:numId w:val="15"/>
              </w:numPr>
              <w:jc w:val="both"/>
              <w:rPr>
                <w:rFonts w:ascii="Times New Roman" w:eastAsia="Times New Roman" w:hAnsi="Times New Roman" w:cs="Times New Roman"/>
                <w:color w:val="000000"/>
                <w:kern w:val="0"/>
                <w:sz w:val="24"/>
                <w:szCs w:val="24"/>
                <w:lang w:val="en-US" w:eastAsia="et-EE"/>
                <w14:ligatures w14:val="none"/>
              </w:rPr>
            </w:pPr>
            <w:r w:rsidRPr="00B45001">
              <w:rPr>
                <w:rFonts w:ascii="Times New Roman" w:eastAsia="Times New Roman" w:hAnsi="Times New Roman" w:cs="Times New Roman"/>
                <w:color w:val="000000"/>
                <w:kern w:val="0"/>
                <w:sz w:val="24"/>
                <w:szCs w:val="24"/>
                <w:lang w:val="en-US" w:eastAsia="et-EE"/>
                <w14:ligatures w14:val="none"/>
              </w:rPr>
              <w:t>Heat energy consumption, kWh/(m</w:t>
            </w:r>
            <w:r w:rsidRPr="00B45001">
              <w:rPr>
                <w:rFonts w:ascii="Times New Roman" w:eastAsia="Times New Roman" w:hAnsi="Times New Roman" w:cs="Times New Roman"/>
                <w:color w:val="000000"/>
                <w:kern w:val="0"/>
                <w:sz w:val="24"/>
                <w:szCs w:val="24"/>
                <w:vertAlign w:val="superscript"/>
                <w:lang w:val="en-US" w:eastAsia="et-EE"/>
                <w14:ligatures w14:val="none"/>
              </w:rPr>
              <w:t>2</w:t>
            </w:r>
            <w:r w:rsidRPr="00B45001">
              <w:rPr>
                <w:rFonts w:ascii="Times New Roman" w:eastAsia="Times New Roman" w:hAnsi="Times New Roman" w:cs="Times New Roman"/>
                <w:color w:val="000000"/>
                <w:kern w:val="0"/>
                <w:sz w:val="24"/>
                <w:szCs w:val="24"/>
                <w:lang w:val="en-US" w:eastAsia="et-EE"/>
                <w14:ligatures w14:val="none"/>
              </w:rPr>
              <w:t>a</w:t>
            </w:r>
            <w:proofErr w:type="gramStart"/>
            <w:r w:rsidRPr="00B45001">
              <w:rPr>
                <w:rFonts w:ascii="Times New Roman" w:eastAsia="Times New Roman" w:hAnsi="Times New Roman" w:cs="Times New Roman"/>
                <w:color w:val="000000"/>
                <w:kern w:val="0"/>
                <w:sz w:val="24"/>
                <w:szCs w:val="24"/>
                <w:lang w:val="en-US" w:eastAsia="et-EE"/>
                <w14:ligatures w14:val="none"/>
              </w:rPr>
              <w:t xml:space="preserve">) </w:t>
            </w:r>
            <w:r w:rsidRPr="00B45001">
              <w:rPr>
                <w:rFonts w:ascii="Times New Roman" w:eastAsia="Times New Roman" w:hAnsi="Times New Roman" w:cs="Times New Roman"/>
                <w:color w:val="000000"/>
                <w:kern w:val="0"/>
                <w:sz w:val="24"/>
                <w:szCs w:val="24"/>
                <w:lang w:val="en-US" w:eastAsia="et-EE"/>
                <w14:ligatures w14:val="none"/>
              </w:rPr>
              <w:tab/>
              <w:t>data</w:t>
            </w:r>
            <w:proofErr w:type="gramEnd"/>
            <w:r w:rsidRPr="00B45001">
              <w:rPr>
                <w:rFonts w:ascii="Times New Roman" w:eastAsia="Times New Roman" w:hAnsi="Times New Roman" w:cs="Times New Roman"/>
                <w:color w:val="000000"/>
                <w:kern w:val="0"/>
                <w:sz w:val="24"/>
                <w:szCs w:val="24"/>
                <w:lang w:val="en-US" w:eastAsia="et-EE"/>
                <w14:ligatures w14:val="none"/>
              </w:rPr>
              <w:t xml:space="preserve"> on the EPC </w:t>
            </w:r>
          </w:p>
          <w:p w14:paraId="6609D4AB" w14:textId="77777777" w:rsidR="00B45001" w:rsidRPr="00B45001" w:rsidRDefault="00B45001" w:rsidP="00B45001">
            <w:pPr>
              <w:numPr>
                <w:ilvl w:val="0"/>
                <w:numId w:val="15"/>
              </w:numPr>
              <w:jc w:val="both"/>
              <w:rPr>
                <w:rFonts w:ascii="Times New Roman" w:eastAsia="Times New Roman" w:hAnsi="Times New Roman" w:cs="Times New Roman"/>
                <w:color w:val="000000"/>
                <w:kern w:val="0"/>
                <w:sz w:val="24"/>
                <w:szCs w:val="24"/>
                <w:lang w:val="en-US" w:eastAsia="et-EE"/>
                <w14:ligatures w14:val="none"/>
              </w:rPr>
            </w:pPr>
            <w:r w:rsidRPr="00B45001">
              <w:rPr>
                <w:rFonts w:ascii="Times New Roman" w:eastAsia="Times New Roman" w:hAnsi="Times New Roman" w:cs="Times New Roman"/>
                <w:color w:val="000000"/>
                <w:kern w:val="0"/>
                <w:sz w:val="24"/>
                <w:szCs w:val="24"/>
                <w:lang w:val="en-US" w:eastAsia="et-EE"/>
                <w14:ligatures w14:val="none"/>
              </w:rPr>
              <w:t>Heated area, m</w:t>
            </w:r>
            <w:r w:rsidRPr="00B45001">
              <w:rPr>
                <w:rFonts w:ascii="Times New Roman" w:eastAsia="Times New Roman" w:hAnsi="Times New Roman" w:cs="Times New Roman"/>
                <w:color w:val="000000"/>
                <w:kern w:val="0"/>
                <w:sz w:val="24"/>
                <w:szCs w:val="24"/>
                <w:vertAlign w:val="superscript"/>
                <w:lang w:val="en-US" w:eastAsia="et-EE"/>
                <w14:ligatures w14:val="none"/>
              </w:rPr>
              <w:t>2</w:t>
            </w:r>
            <w:r w:rsidRPr="00B45001">
              <w:rPr>
                <w:rFonts w:ascii="Times New Roman" w:eastAsia="Times New Roman" w:hAnsi="Times New Roman" w:cs="Times New Roman"/>
                <w:color w:val="000000"/>
                <w:kern w:val="0"/>
                <w:sz w:val="24"/>
                <w:szCs w:val="24"/>
                <w:lang w:val="en-US" w:eastAsia="et-EE"/>
                <w14:ligatures w14:val="none"/>
              </w:rPr>
              <w:t xml:space="preserve"> </w:t>
            </w:r>
            <w:r w:rsidRPr="00B45001">
              <w:rPr>
                <w:rFonts w:ascii="Times New Roman" w:eastAsia="Times New Roman" w:hAnsi="Times New Roman" w:cs="Times New Roman"/>
                <w:color w:val="000000"/>
                <w:kern w:val="0"/>
                <w:sz w:val="24"/>
                <w:szCs w:val="24"/>
                <w:lang w:val="en-US" w:eastAsia="et-EE"/>
                <w14:ligatures w14:val="none"/>
              </w:rPr>
              <w:tab/>
            </w:r>
            <w:r w:rsidRPr="00B45001">
              <w:rPr>
                <w:rFonts w:ascii="Times New Roman" w:eastAsia="Times New Roman" w:hAnsi="Times New Roman" w:cs="Times New Roman"/>
                <w:color w:val="000000"/>
                <w:kern w:val="0"/>
                <w:sz w:val="24"/>
                <w:szCs w:val="24"/>
                <w:lang w:val="en-US" w:eastAsia="et-EE"/>
                <w14:ligatures w14:val="none"/>
              </w:rPr>
              <w:tab/>
            </w:r>
            <w:r w:rsidRPr="00B45001">
              <w:rPr>
                <w:rFonts w:ascii="Times New Roman" w:eastAsia="Times New Roman" w:hAnsi="Times New Roman" w:cs="Times New Roman"/>
                <w:color w:val="000000"/>
                <w:kern w:val="0"/>
                <w:sz w:val="24"/>
                <w:szCs w:val="24"/>
                <w:lang w:val="en-US" w:eastAsia="et-EE"/>
                <w14:ligatures w14:val="none"/>
              </w:rPr>
              <w:tab/>
            </w:r>
            <w:r w:rsidRPr="00B45001">
              <w:rPr>
                <w:rFonts w:ascii="Times New Roman" w:eastAsia="Times New Roman" w:hAnsi="Times New Roman" w:cs="Times New Roman"/>
                <w:color w:val="000000"/>
                <w:kern w:val="0"/>
                <w:sz w:val="24"/>
                <w:szCs w:val="24"/>
                <w:lang w:val="en-US" w:eastAsia="et-EE"/>
                <w14:ligatures w14:val="none"/>
              </w:rPr>
              <w:tab/>
              <w:t xml:space="preserve">data on the EPC </w:t>
            </w:r>
          </w:p>
          <w:p w14:paraId="223093C4" w14:textId="77777777" w:rsidR="00B45001" w:rsidRPr="00B45001" w:rsidRDefault="00B45001" w:rsidP="00B45001">
            <w:pPr>
              <w:numPr>
                <w:ilvl w:val="0"/>
                <w:numId w:val="15"/>
              </w:numPr>
              <w:jc w:val="both"/>
              <w:rPr>
                <w:rFonts w:ascii="Times New Roman" w:eastAsia="Times New Roman" w:hAnsi="Times New Roman" w:cs="Times New Roman"/>
                <w:color w:val="000000"/>
                <w:kern w:val="0"/>
                <w:sz w:val="24"/>
                <w:szCs w:val="24"/>
                <w:lang w:val="en-US" w:eastAsia="et-EE"/>
                <w14:ligatures w14:val="none"/>
              </w:rPr>
            </w:pPr>
            <w:r w:rsidRPr="00B45001">
              <w:rPr>
                <w:rFonts w:ascii="Times New Roman" w:eastAsia="Times New Roman" w:hAnsi="Times New Roman" w:cs="Times New Roman"/>
                <w:color w:val="000000"/>
                <w:kern w:val="0"/>
                <w:sz w:val="24"/>
                <w:szCs w:val="24"/>
                <w:lang w:val="en-US" w:eastAsia="et-EE"/>
                <w14:ligatures w14:val="none"/>
              </w:rPr>
              <w:t xml:space="preserve">CO2 emission factor of electricity </w:t>
            </w:r>
            <w:r w:rsidRPr="00B45001">
              <w:rPr>
                <w:rFonts w:ascii="Times New Roman" w:eastAsia="Times New Roman" w:hAnsi="Times New Roman" w:cs="Times New Roman"/>
                <w:color w:val="000000"/>
                <w:kern w:val="0"/>
                <w:sz w:val="24"/>
                <w:szCs w:val="24"/>
                <w:lang w:val="en-US" w:eastAsia="et-EE"/>
                <w14:ligatures w14:val="none"/>
              </w:rPr>
              <w:tab/>
            </w:r>
            <w:r w:rsidRPr="00B45001">
              <w:rPr>
                <w:rFonts w:ascii="Times New Roman" w:eastAsia="Times New Roman" w:hAnsi="Times New Roman" w:cs="Times New Roman"/>
                <w:color w:val="000000"/>
                <w:kern w:val="0"/>
                <w:sz w:val="24"/>
                <w:szCs w:val="24"/>
                <w:lang w:val="en-US" w:eastAsia="et-EE"/>
                <w14:ligatures w14:val="none"/>
              </w:rPr>
              <w:tab/>
              <w:t xml:space="preserve">0.674 tCO2/MWh </w:t>
            </w:r>
          </w:p>
          <w:p w14:paraId="3CA19268" w14:textId="77777777" w:rsidR="00B45001" w:rsidRPr="00B45001" w:rsidRDefault="00B45001" w:rsidP="00B45001">
            <w:pPr>
              <w:numPr>
                <w:ilvl w:val="0"/>
                <w:numId w:val="15"/>
              </w:numPr>
              <w:jc w:val="both"/>
              <w:rPr>
                <w:rFonts w:ascii="Times New Roman" w:eastAsia="Times New Roman" w:hAnsi="Times New Roman" w:cs="Times New Roman"/>
                <w:color w:val="000000"/>
                <w:kern w:val="0"/>
                <w:sz w:val="24"/>
                <w:szCs w:val="24"/>
                <w:lang w:val="en-US" w:eastAsia="et-EE"/>
                <w14:ligatures w14:val="none"/>
              </w:rPr>
            </w:pPr>
            <w:r w:rsidRPr="00B45001">
              <w:rPr>
                <w:rFonts w:ascii="Times New Roman" w:eastAsia="Times New Roman" w:hAnsi="Times New Roman" w:cs="Times New Roman"/>
                <w:color w:val="000000"/>
                <w:kern w:val="0"/>
                <w:sz w:val="24"/>
                <w:szCs w:val="24"/>
                <w:lang w:val="en-US" w:eastAsia="et-EE"/>
                <w14:ligatures w14:val="none"/>
              </w:rPr>
              <w:t xml:space="preserve">CO2 emission factor of heat </w:t>
            </w:r>
            <w:r w:rsidRPr="00B45001">
              <w:rPr>
                <w:rFonts w:ascii="Times New Roman" w:eastAsia="Times New Roman" w:hAnsi="Times New Roman" w:cs="Times New Roman"/>
                <w:color w:val="000000"/>
                <w:kern w:val="0"/>
                <w:sz w:val="24"/>
                <w:szCs w:val="24"/>
                <w:lang w:val="en-US" w:eastAsia="et-EE"/>
                <w14:ligatures w14:val="none"/>
              </w:rPr>
              <w:tab/>
            </w:r>
            <w:r w:rsidRPr="00B45001">
              <w:rPr>
                <w:rFonts w:ascii="Times New Roman" w:eastAsia="Times New Roman" w:hAnsi="Times New Roman" w:cs="Times New Roman"/>
                <w:color w:val="000000"/>
                <w:kern w:val="0"/>
                <w:sz w:val="24"/>
                <w:szCs w:val="24"/>
                <w:lang w:val="en-US" w:eastAsia="et-EE"/>
                <w14:ligatures w14:val="none"/>
              </w:rPr>
              <w:tab/>
            </w:r>
            <w:r w:rsidRPr="00B45001">
              <w:rPr>
                <w:rFonts w:ascii="Times New Roman" w:eastAsia="Times New Roman" w:hAnsi="Times New Roman" w:cs="Times New Roman"/>
                <w:color w:val="000000"/>
                <w:kern w:val="0"/>
                <w:sz w:val="24"/>
                <w:szCs w:val="24"/>
                <w:lang w:val="en-US" w:eastAsia="et-EE"/>
                <w14:ligatures w14:val="none"/>
              </w:rPr>
              <w:tab/>
              <w:t xml:space="preserve">0.127 tCO2/MWh </w:t>
            </w:r>
          </w:p>
          <w:p w14:paraId="1D7A6F35" w14:textId="77777777" w:rsidR="00B45001" w:rsidRPr="00B45001" w:rsidRDefault="00B45001" w:rsidP="00B45001">
            <w:pPr>
              <w:jc w:val="both"/>
              <w:rPr>
                <w:rFonts w:ascii="Times New Roman" w:eastAsia="Times New Roman" w:hAnsi="Times New Roman" w:cs="Times New Roman"/>
                <w:color w:val="000000"/>
                <w:kern w:val="0"/>
                <w:sz w:val="24"/>
                <w:szCs w:val="24"/>
                <w:lang w:val="en-US" w:eastAsia="et-EE"/>
                <w14:ligatures w14:val="none"/>
              </w:rPr>
            </w:pPr>
          </w:p>
          <w:p w14:paraId="7D090C68" w14:textId="18DF1033" w:rsidR="00B45001" w:rsidRPr="00B45001" w:rsidRDefault="00B45001" w:rsidP="00B45001">
            <w:pPr>
              <w:jc w:val="both"/>
              <w:rPr>
                <w:rFonts w:ascii="Times New Roman" w:eastAsia="Times New Roman" w:hAnsi="Times New Roman" w:cs="Times New Roman"/>
                <w:color w:val="000000"/>
                <w:kern w:val="0"/>
                <w:sz w:val="24"/>
                <w:szCs w:val="24"/>
                <w:lang w:val="en-US" w:eastAsia="et-EE"/>
                <w14:ligatures w14:val="none"/>
              </w:rPr>
            </w:pPr>
            <w:r w:rsidRPr="00B45001">
              <w:rPr>
                <w:rFonts w:ascii="Times New Roman" w:eastAsia="Times New Roman" w:hAnsi="Times New Roman" w:cs="Times New Roman"/>
                <w:color w:val="000000"/>
                <w:kern w:val="0"/>
                <w:sz w:val="24"/>
                <w:szCs w:val="24"/>
                <w:lang w:val="en-US" w:eastAsia="et-EE"/>
                <w14:ligatures w14:val="none"/>
              </w:rPr>
              <w:t xml:space="preserve">The CO2 emission factors of electricity and heat are based on the data published on </w:t>
            </w:r>
            <w:hyperlink r:id="rId16" w:history="1">
              <w:r w:rsidRPr="00B45001">
                <w:rPr>
                  <w:rStyle w:val="Hperlink"/>
                  <w:rFonts w:ascii="Times New Roman" w:eastAsia="Times New Roman" w:hAnsi="Times New Roman" w:cs="Times New Roman"/>
                  <w:kern w:val="0"/>
                  <w:sz w:val="24"/>
                  <w:szCs w:val="24"/>
                  <w:lang w:val="en-US" w:eastAsia="et-EE"/>
                  <w14:ligatures w14:val="none"/>
                </w:rPr>
                <w:t>https://kasvuhoonegaasid.ee/</w:t>
              </w:r>
            </w:hyperlink>
            <w:r w:rsidRPr="00B45001">
              <w:rPr>
                <w:rFonts w:ascii="Times New Roman" w:eastAsia="Times New Roman" w:hAnsi="Times New Roman" w:cs="Times New Roman"/>
                <w:color w:val="000000"/>
                <w:kern w:val="0"/>
                <w:sz w:val="24"/>
                <w:szCs w:val="24"/>
                <w:lang w:val="en-US" w:eastAsia="et-EE"/>
                <w14:ligatures w14:val="none"/>
              </w:rPr>
              <w:t xml:space="preserve">: </w:t>
            </w:r>
          </w:p>
          <w:p w14:paraId="5F2DEEE9" w14:textId="77777777" w:rsidR="00B45001" w:rsidRPr="00B45001" w:rsidRDefault="00B45001" w:rsidP="00B45001">
            <w:pPr>
              <w:numPr>
                <w:ilvl w:val="0"/>
                <w:numId w:val="15"/>
              </w:numPr>
              <w:jc w:val="both"/>
              <w:rPr>
                <w:rFonts w:ascii="Times New Roman" w:eastAsia="Times New Roman" w:hAnsi="Times New Roman" w:cs="Times New Roman"/>
                <w:color w:val="000000"/>
                <w:kern w:val="0"/>
                <w:sz w:val="24"/>
                <w:szCs w:val="24"/>
                <w:lang w:val="en-US" w:eastAsia="et-EE"/>
                <w14:ligatures w14:val="none"/>
              </w:rPr>
            </w:pPr>
            <w:r w:rsidRPr="00B45001">
              <w:rPr>
                <w:rFonts w:ascii="Times New Roman" w:eastAsia="Times New Roman" w:hAnsi="Times New Roman" w:cs="Times New Roman"/>
                <w:color w:val="000000"/>
                <w:kern w:val="0"/>
                <w:sz w:val="24"/>
                <w:szCs w:val="24"/>
                <w:lang w:val="en-US" w:eastAsia="et-EE"/>
                <w14:ligatures w14:val="none"/>
              </w:rPr>
              <w:t xml:space="preserve">Emission factor of electricity in 2022: </w:t>
            </w:r>
            <w:hyperlink r:id="rId17" w:anchor="/emission-factors/inventory-emission-factors/i_electricity_EF" w:history="1">
              <w:r w:rsidRPr="00B45001">
                <w:rPr>
                  <w:rStyle w:val="Hperlink"/>
                  <w:rFonts w:ascii="Times New Roman" w:eastAsia="Times New Roman" w:hAnsi="Times New Roman" w:cs="Times New Roman"/>
                  <w:kern w:val="0"/>
                  <w:sz w:val="24"/>
                  <w:szCs w:val="24"/>
                  <w:lang w:val="en-US" w:eastAsia="et-EE"/>
                  <w14:ligatures w14:val="none"/>
                </w:rPr>
                <w:t>https://kasvuhoonegaasid.ee/#/emission-factors/inventory-emission-factors/i_electricity_EF</w:t>
              </w:r>
            </w:hyperlink>
            <w:r w:rsidRPr="00B45001">
              <w:rPr>
                <w:rFonts w:ascii="Times New Roman" w:eastAsia="Times New Roman" w:hAnsi="Times New Roman" w:cs="Times New Roman"/>
                <w:color w:val="000000"/>
                <w:kern w:val="0"/>
                <w:sz w:val="24"/>
                <w:szCs w:val="24"/>
                <w:lang w:val="en-US" w:eastAsia="et-EE"/>
                <w14:ligatures w14:val="none"/>
              </w:rPr>
              <w:t xml:space="preserve"> </w:t>
            </w:r>
          </w:p>
          <w:p w14:paraId="003347AD" w14:textId="77777777" w:rsidR="00B45001" w:rsidRPr="00B45001" w:rsidRDefault="00B45001" w:rsidP="00B45001">
            <w:pPr>
              <w:numPr>
                <w:ilvl w:val="0"/>
                <w:numId w:val="15"/>
              </w:numPr>
              <w:jc w:val="both"/>
              <w:rPr>
                <w:rFonts w:ascii="Times New Roman" w:eastAsia="Times New Roman" w:hAnsi="Times New Roman" w:cs="Times New Roman"/>
                <w:color w:val="000000"/>
                <w:kern w:val="0"/>
                <w:sz w:val="24"/>
                <w:szCs w:val="24"/>
                <w:lang w:val="en-US" w:eastAsia="et-EE"/>
                <w14:ligatures w14:val="none"/>
              </w:rPr>
            </w:pPr>
            <w:r w:rsidRPr="00B45001">
              <w:rPr>
                <w:rFonts w:ascii="Times New Roman" w:eastAsia="Times New Roman" w:hAnsi="Times New Roman" w:cs="Times New Roman"/>
                <w:color w:val="000000"/>
                <w:kern w:val="0"/>
                <w:sz w:val="24"/>
                <w:szCs w:val="24"/>
                <w:lang w:val="en-US" w:eastAsia="et-EE"/>
                <w14:ligatures w14:val="none"/>
              </w:rPr>
              <w:t xml:space="preserve">Emission factor of heat energy in 2022:  </w:t>
            </w:r>
            <w:hyperlink r:id="rId18" w:anchor="/emission-factors/inventory-emission-factors/i_electricity_EF" w:history="1">
              <w:r w:rsidRPr="00B45001">
                <w:rPr>
                  <w:rStyle w:val="Hperlink"/>
                  <w:rFonts w:ascii="Times New Roman" w:eastAsia="Times New Roman" w:hAnsi="Times New Roman" w:cs="Times New Roman"/>
                  <w:kern w:val="0"/>
                  <w:sz w:val="24"/>
                  <w:szCs w:val="24"/>
                  <w:lang w:val="en-US" w:eastAsia="et-EE"/>
                  <w14:ligatures w14:val="none"/>
                </w:rPr>
                <w:t>https://kasvuhoonegaasid.ee/#/emission-factors/inventory-emission-factors/i_electricity_EF</w:t>
              </w:r>
            </w:hyperlink>
            <w:r w:rsidRPr="00B45001">
              <w:rPr>
                <w:rFonts w:ascii="Times New Roman" w:eastAsia="Times New Roman" w:hAnsi="Times New Roman" w:cs="Times New Roman"/>
                <w:color w:val="000000"/>
                <w:kern w:val="0"/>
                <w:sz w:val="24"/>
                <w:szCs w:val="24"/>
                <w:lang w:val="en-US" w:eastAsia="et-EE"/>
                <w14:ligatures w14:val="none"/>
              </w:rPr>
              <w:t xml:space="preserve"> </w:t>
            </w:r>
          </w:p>
          <w:p w14:paraId="4A5161F5" w14:textId="6E4EB1DB" w:rsidR="00B45001" w:rsidRPr="00B45001" w:rsidRDefault="00B45001" w:rsidP="00B45001">
            <w:pPr>
              <w:jc w:val="both"/>
              <w:rPr>
                <w:rFonts w:ascii="Times New Roman" w:eastAsia="Times New Roman" w:hAnsi="Times New Roman" w:cs="Times New Roman"/>
                <w:color w:val="000000"/>
                <w:kern w:val="0"/>
                <w:sz w:val="24"/>
                <w:szCs w:val="24"/>
                <w:lang w:val="en-US" w:eastAsia="et-EE"/>
                <w14:ligatures w14:val="none"/>
              </w:rPr>
            </w:pPr>
          </w:p>
          <w:p w14:paraId="2F27D0FE" w14:textId="52168BC8" w:rsidR="00B45001" w:rsidRPr="00B45001" w:rsidRDefault="00B45001" w:rsidP="00B45001">
            <w:pPr>
              <w:jc w:val="both"/>
              <w:rPr>
                <w:rFonts w:ascii="Times New Roman" w:eastAsia="Times New Roman" w:hAnsi="Times New Roman" w:cs="Times New Roman"/>
                <w:color w:val="000000"/>
                <w:kern w:val="0"/>
                <w:sz w:val="24"/>
                <w:szCs w:val="24"/>
                <w:lang w:val="en-US" w:eastAsia="et-EE"/>
                <w14:ligatures w14:val="none"/>
              </w:rPr>
            </w:pPr>
            <w:r w:rsidRPr="00B45001">
              <w:rPr>
                <w:rFonts w:ascii="Times New Roman" w:eastAsia="Times New Roman" w:hAnsi="Times New Roman" w:cs="Times New Roman"/>
                <w:color w:val="000000"/>
                <w:kern w:val="0"/>
                <w:sz w:val="24"/>
                <w:szCs w:val="24"/>
                <w:lang w:val="en-US" w:eastAsia="et-EE"/>
                <w14:ligatures w14:val="none"/>
              </w:rPr>
              <w:t>Calculation of CO2 emissions from building energy consumption = electricity consumption kWh/(m</w:t>
            </w:r>
            <w:r w:rsidRPr="00B45001">
              <w:rPr>
                <w:rFonts w:ascii="Times New Roman" w:eastAsia="Times New Roman" w:hAnsi="Times New Roman" w:cs="Times New Roman"/>
                <w:color w:val="000000"/>
                <w:kern w:val="0"/>
                <w:sz w:val="24"/>
                <w:szCs w:val="24"/>
                <w:vertAlign w:val="superscript"/>
                <w:lang w:val="en-US" w:eastAsia="et-EE"/>
                <w14:ligatures w14:val="none"/>
              </w:rPr>
              <w:t>2</w:t>
            </w:r>
            <w:r w:rsidRPr="00B45001">
              <w:rPr>
                <w:rFonts w:ascii="Times New Roman" w:eastAsia="Times New Roman" w:hAnsi="Times New Roman" w:cs="Times New Roman"/>
                <w:color w:val="000000"/>
                <w:kern w:val="0"/>
                <w:sz w:val="24"/>
                <w:szCs w:val="24"/>
                <w:lang w:val="en-US" w:eastAsia="et-EE"/>
                <w14:ligatures w14:val="none"/>
              </w:rPr>
              <w:t>a) /1000 x heated area m</w:t>
            </w:r>
            <w:r w:rsidRPr="00B45001">
              <w:rPr>
                <w:rFonts w:ascii="Times New Roman" w:eastAsia="Times New Roman" w:hAnsi="Times New Roman" w:cs="Times New Roman"/>
                <w:color w:val="000000"/>
                <w:kern w:val="0"/>
                <w:sz w:val="24"/>
                <w:szCs w:val="24"/>
                <w:vertAlign w:val="superscript"/>
                <w:lang w:val="en-US" w:eastAsia="et-EE"/>
                <w14:ligatures w14:val="none"/>
              </w:rPr>
              <w:t>2</w:t>
            </w:r>
            <w:r w:rsidRPr="00B45001">
              <w:rPr>
                <w:rFonts w:ascii="Times New Roman" w:eastAsia="Times New Roman" w:hAnsi="Times New Roman" w:cs="Times New Roman"/>
                <w:color w:val="000000"/>
                <w:kern w:val="0"/>
                <w:sz w:val="24"/>
                <w:szCs w:val="24"/>
                <w:lang w:val="en-US" w:eastAsia="et-EE"/>
                <w14:ligatures w14:val="none"/>
              </w:rPr>
              <w:t xml:space="preserve"> x CO2 emission factor of electricity + heat energy consumption kWh/(m</w:t>
            </w:r>
            <w:r w:rsidRPr="00B45001">
              <w:rPr>
                <w:rFonts w:ascii="Times New Roman" w:eastAsia="Times New Roman" w:hAnsi="Times New Roman" w:cs="Times New Roman"/>
                <w:color w:val="000000"/>
                <w:kern w:val="0"/>
                <w:sz w:val="24"/>
                <w:szCs w:val="24"/>
                <w:vertAlign w:val="superscript"/>
                <w:lang w:val="en-US" w:eastAsia="et-EE"/>
                <w14:ligatures w14:val="none"/>
              </w:rPr>
              <w:t>2</w:t>
            </w:r>
            <w:r w:rsidRPr="00B45001">
              <w:rPr>
                <w:rFonts w:ascii="Times New Roman" w:eastAsia="Times New Roman" w:hAnsi="Times New Roman" w:cs="Times New Roman"/>
                <w:color w:val="000000"/>
                <w:kern w:val="0"/>
                <w:sz w:val="24"/>
                <w:szCs w:val="24"/>
                <w:lang w:val="en-US" w:eastAsia="et-EE"/>
                <w14:ligatures w14:val="none"/>
              </w:rPr>
              <w:t>a) /1000 x heated area m</w:t>
            </w:r>
            <w:r w:rsidRPr="00B45001">
              <w:rPr>
                <w:rFonts w:ascii="Times New Roman" w:eastAsia="Times New Roman" w:hAnsi="Times New Roman" w:cs="Times New Roman"/>
                <w:color w:val="000000"/>
                <w:kern w:val="0"/>
                <w:sz w:val="24"/>
                <w:szCs w:val="24"/>
                <w:vertAlign w:val="superscript"/>
                <w:lang w:val="en-US" w:eastAsia="et-EE"/>
                <w14:ligatures w14:val="none"/>
              </w:rPr>
              <w:t>2</w:t>
            </w:r>
            <w:r w:rsidRPr="00B45001">
              <w:rPr>
                <w:rFonts w:ascii="Times New Roman" w:eastAsia="Times New Roman" w:hAnsi="Times New Roman" w:cs="Times New Roman"/>
                <w:color w:val="000000"/>
                <w:kern w:val="0"/>
                <w:sz w:val="24"/>
                <w:szCs w:val="24"/>
                <w:lang w:val="en-US" w:eastAsia="et-EE"/>
                <w14:ligatures w14:val="none"/>
              </w:rPr>
              <w:t xml:space="preserve"> x CO2 emission factor of heat.</w:t>
            </w:r>
          </w:p>
          <w:p w14:paraId="3CBABD96" w14:textId="40702225" w:rsidR="00B45001" w:rsidRPr="00B45001" w:rsidRDefault="00B45001" w:rsidP="00A64A8A">
            <w:pPr>
              <w:jc w:val="both"/>
              <w:rPr>
                <w:rFonts w:ascii="Times New Roman" w:eastAsia="Times New Roman" w:hAnsi="Times New Roman" w:cs="Times New Roman"/>
                <w:color w:val="000000"/>
                <w:kern w:val="0"/>
                <w:sz w:val="24"/>
                <w:szCs w:val="24"/>
                <w:lang w:val="en-US" w:eastAsia="et-EE"/>
                <w14:ligatures w14:val="none"/>
              </w:rPr>
            </w:pPr>
          </w:p>
        </w:tc>
        <w:tc>
          <w:tcPr>
            <w:tcW w:w="4531" w:type="dxa"/>
          </w:tcPr>
          <w:p w14:paraId="6E7A122B" w14:textId="77777777" w:rsidR="00B45001" w:rsidRPr="00B45001" w:rsidRDefault="00B45001" w:rsidP="00B45001">
            <w:pPr>
              <w:jc w:val="both"/>
              <w:rPr>
                <w:rFonts w:ascii="Times New Roman" w:eastAsia="Times New Roman" w:hAnsi="Times New Roman" w:cs="Times New Roman"/>
                <w:b/>
                <w:bCs/>
                <w:kern w:val="0"/>
                <w:sz w:val="24"/>
                <w:szCs w:val="24"/>
                <w:lang w:eastAsia="et-EE"/>
                <w14:ligatures w14:val="none"/>
              </w:rPr>
            </w:pPr>
            <w:r w:rsidRPr="00B45001">
              <w:rPr>
                <w:rFonts w:ascii="Times New Roman" w:eastAsia="Times New Roman" w:hAnsi="Times New Roman" w:cs="Times New Roman"/>
                <w:b/>
                <w:bCs/>
                <w:kern w:val="0"/>
                <w:sz w:val="24"/>
                <w:szCs w:val="24"/>
                <w:lang w:eastAsia="et-EE"/>
                <w14:ligatures w14:val="none"/>
              </w:rPr>
              <w:lastRenderedPageBreak/>
              <w:t>CO2 heitkoguste arvutus</w:t>
            </w:r>
          </w:p>
          <w:p w14:paraId="62957B80" w14:textId="77777777" w:rsidR="00B45001" w:rsidRDefault="00B45001" w:rsidP="00A64A8A">
            <w:pPr>
              <w:jc w:val="both"/>
              <w:rPr>
                <w:rFonts w:ascii="Times New Roman" w:eastAsia="Times New Roman" w:hAnsi="Times New Roman" w:cs="Times New Roman"/>
                <w:b/>
                <w:bCs/>
                <w:kern w:val="0"/>
                <w:sz w:val="24"/>
                <w:szCs w:val="24"/>
                <w:lang w:eastAsia="et-EE"/>
                <w14:ligatures w14:val="none"/>
              </w:rPr>
            </w:pPr>
          </w:p>
          <w:p w14:paraId="3ABF5C80" w14:textId="77777777" w:rsidR="00B45001" w:rsidRPr="00B45001" w:rsidRDefault="00B45001" w:rsidP="00B45001">
            <w:pPr>
              <w:jc w:val="both"/>
              <w:rPr>
                <w:rFonts w:ascii="Times New Roman" w:eastAsia="Times New Roman" w:hAnsi="Times New Roman" w:cs="Times New Roman"/>
                <w:kern w:val="0"/>
                <w:sz w:val="24"/>
                <w:szCs w:val="24"/>
                <w:lang w:eastAsia="et-EE"/>
                <w14:ligatures w14:val="none"/>
              </w:rPr>
            </w:pPr>
            <w:r w:rsidRPr="00B45001">
              <w:rPr>
                <w:rFonts w:ascii="Times New Roman" w:eastAsia="Times New Roman" w:hAnsi="Times New Roman" w:cs="Times New Roman"/>
                <w:kern w:val="0"/>
                <w:sz w:val="24"/>
                <w:szCs w:val="24"/>
                <w:lang w:eastAsia="et-EE"/>
                <w14:ligatures w14:val="none"/>
              </w:rPr>
              <w:t>CO2 heitkoguste arvutus põhineb elektri ja soojuse erikasutuse ning hoone köetava pinna andmete alusel. Nimetatud andmed on toodud energiamärgisel. </w:t>
            </w:r>
          </w:p>
          <w:p w14:paraId="5A4C7B75" w14:textId="19A7EA74" w:rsidR="00B45001" w:rsidRPr="00B45001" w:rsidRDefault="00B45001" w:rsidP="00B45001">
            <w:pPr>
              <w:jc w:val="both"/>
              <w:rPr>
                <w:rFonts w:ascii="Times New Roman" w:eastAsia="Times New Roman" w:hAnsi="Times New Roman" w:cs="Times New Roman"/>
                <w:kern w:val="0"/>
                <w:sz w:val="24"/>
                <w:szCs w:val="24"/>
                <w:lang w:eastAsia="et-EE"/>
                <w14:ligatures w14:val="none"/>
              </w:rPr>
            </w:pPr>
            <w:r w:rsidRPr="00B45001">
              <w:rPr>
                <w:rFonts w:ascii="Times New Roman" w:eastAsia="Times New Roman" w:hAnsi="Times New Roman" w:cs="Times New Roman"/>
                <w:kern w:val="0"/>
                <w:sz w:val="24"/>
                <w:szCs w:val="24"/>
                <w:lang w:eastAsia="et-EE"/>
                <w14:ligatures w14:val="none"/>
              </w:rPr>
              <w:t>Energiamärgiste koostamise metoodika on kehtestatud energiamärgiste andmise määrusega</w:t>
            </w:r>
            <w:r w:rsidRPr="00B45001">
              <w:rPr>
                <w:rFonts w:ascii="Times New Roman" w:eastAsia="Times New Roman" w:hAnsi="Times New Roman" w:cs="Times New Roman"/>
                <w:kern w:val="0"/>
                <w:sz w:val="24"/>
                <w:szCs w:val="24"/>
                <w:vertAlign w:val="superscript"/>
                <w:lang w:eastAsia="et-EE"/>
                <w14:ligatures w14:val="none"/>
              </w:rPr>
              <w:t>1</w:t>
            </w:r>
            <w:r w:rsidRPr="00B45001">
              <w:rPr>
                <w:rFonts w:ascii="Times New Roman" w:eastAsia="Times New Roman" w:hAnsi="Times New Roman" w:cs="Times New Roman"/>
                <w:kern w:val="0"/>
                <w:sz w:val="24"/>
                <w:szCs w:val="24"/>
                <w:lang w:eastAsia="et-EE"/>
                <w14:ligatures w14:val="none"/>
              </w:rPr>
              <w:t> ja kõik energiamärgised väljastatakse riiklikus Ehitisregistris</w:t>
            </w:r>
            <w:r>
              <w:rPr>
                <w:rFonts w:ascii="Times New Roman" w:eastAsia="Times New Roman" w:hAnsi="Times New Roman" w:cs="Times New Roman"/>
                <w:kern w:val="0"/>
                <w:sz w:val="24"/>
                <w:szCs w:val="24"/>
                <w:vertAlign w:val="superscript"/>
                <w:lang w:eastAsia="et-EE"/>
                <w14:ligatures w14:val="none"/>
              </w:rPr>
              <w:t>2</w:t>
            </w:r>
            <w:r w:rsidRPr="00B45001">
              <w:rPr>
                <w:rFonts w:ascii="Times New Roman" w:eastAsia="Times New Roman" w:hAnsi="Times New Roman" w:cs="Times New Roman"/>
                <w:kern w:val="0"/>
                <w:sz w:val="24"/>
                <w:szCs w:val="24"/>
                <w:lang w:eastAsia="et-EE"/>
                <w14:ligatures w14:val="none"/>
              </w:rPr>
              <w:t>.</w:t>
            </w:r>
          </w:p>
          <w:p w14:paraId="432912FE" w14:textId="77777777" w:rsidR="00B45001" w:rsidRPr="00B45001" w:rsidRDefault="00B45001" w:rsidP="00B45001">
            <w:pPr>
              <w:jc w:val="both"/>
              <w:rPr>
                <w:rFonts w:ascii="Times New Roman" w:eastAsia="Times New Roman" w:hAnsi="Times New Roman" w:cs="Times New Roman"/>
                <w:kern w:val="0"/>
                <w:sz w:val="24"/>
                <w:szCs w:val="24"/>
                <w:lang w:eastAsia="et-EE"/>
                <w14:ligatures w14:val="none"/>
              </w:rPr>
            </w:pPr>
            <w:r w:rsidRPr="00B45001">
              <w:rPr>
                <w:rFonts w:ascii="Times New Roman" w:eastAsia="Times New Roman" w:hAnsi="Times New Roman" w:cs="Times New Roman"/>
                <w:kern w:val="0"/>
                <w:sz w:val="24"/>
                <w:szCs w:val="24"/>
                <w:lang w:eastAsia="et-EE"/>
                <w14:ligatures w14:val="none"/>
              </w:rPr>
              <w:t>Arvutuste teostamiseks vajalikud andmed:  </w:t>
            </w:r>
          </w:p>
          <w:p w14:paraId="19CA6BCC" w14:textId="24D53D04" w:rsidR="00B45001" w:rsidRPr="00B45001" w:rsidRDefault="00B45001" w:rsidP="00B45001">
            <w:pPr>
              <w:numPr>
                <w:ilvl w:val="0"/>
                <w:numId w:val="14"/>
              </w:numPr>
              <w:jc w:val="both"/>
              <w:rPr>
                <w:rFonts w:ascii="Times New Roman" w:eastAsia="Times New Roman" w:hAnsi="Times New Roman" w:cs="Times New Roman"/>
                <w:kern w:val="0"/>
                <w:sz w:val="24"/>
                <w:szCs w:val="24"/>
                <w:lang w:eastAsia="et-EE"/>
                <w14:ligatures w14:val="none"/>
              </w:rPr>
            </w:pPr>
            <w:r w:rsidRPr="00B45001">
              <w:rPr>
                <w:rFonts w:ascii="Times New Roman" w:eastAsia="Times New Roman" w:hAnsi="Times New Roman" w:cs="Times New Roman"/>
                <w:kern w:val="0"/>
                <w:sz w:val="24"/>
                <w:szCs w:val="24"/>
                <w:lang w:eastAsia="et-EE"/>
                <w14:ligatures w14:val="none"/>
              </w:rPr>
              <w:lastRenderedPageBreak/>
              <w:t>Elektri erikasutus, kWh/(m</w:t>
            </w:r>
            <w:r w:rsidRPr="00B45001">
              <w:rPr>
                <w:rFonts w:ascii="Times New Roman" w:eastAsia="Times New Roman" w:hAnsi="Times New Roman" w:cs="Times New Roman"/>
                <w:kern w:val="0"/>
                <w:sz w:val="24"/>
                <w:szCs w:val="24"/>
                <w:vertAlign w:val="superscript"/>
                <w:lang w:eastAsia="et-EE"/>
                <w14:ligatures w14:val="none"/>
              </w:rPr>
              <w:t>2</w:t>
            </w:r>
            <w:r w:rsidRPr="00B45001">
              <w:rPr>
                <w:rFonts w:ascii="Times New Roman" w:eastAsia="Times New Roman" w:hAnsi="Times New Roman" w:cs="Times New Roman"/>
                <w:kern w:val="0"/>
                <w:sz w:val="24"/>
                <w:szCs w:val="24"/>
                <w:lang w:eastAsia="et-EE"/>
                <w14:ligatures w14:val="none"/>
              </w:rPr>
              <w:t>a)</w:t>
            </w:r>
            <w:r w:rsidRPr="00B45001">
              <w:rPr>
                <w:rFonts w:ascii="Times New Roman" w:eastAsia="Times New Roman" w:hAnsi="Times New Roman" w:cs="Times New Roman"/>
                <w:kern w:val="0"/>
                <w:sz w:val="24"/>
                <w:szCs w:val="24"/>
                <w:lang w:eastAsia="et-EE"/>
                <w14:ligatures w14:val="none"/>
              </w:rPr>
              <w:tab/>
            </w:r>
            <w:r w:rsidRPr="00B45001">
              <w:rPr>
                <w:rFonts w:ascii="Times New Roman" w:eastAsia="Times New Roman" w:hAnsi="Times New Roman" w:cs="Times New Roman"/>
                <w:kern w:val="0"/>
                <w:sz w:val="24"/>
                <w:szCs w:val="24"/>
                <w:lang w:eastAsia="et-EE"/>
                <w14:ligatures w14:val="none"/>
              </w:rPr>
              <w:tab/>
              <w:t>andmed energiamärgisel</w:t>
            </w:r>
          </w:p>
          <w:p w14:paraId="05963C91" w14:textId="499FA522" w:rsidR="00B45001" w:rsidRPr="00B45001" w:rsidRDefault="00B45001" w:rsidP="00B45001">
            <w:pPr>
              <w:numPr>
                <w:ilvl w:val="0"/>
                <w:numId w:val="14"/>
              </w:numPr>
              <w:jc w:val="both"/>
              <w:rPr>
                <w:rFonts w:ascii="Times New Roman" w:eastAsia="Times New Roman" w:hAnsi="Times New Roman" w:cs="Times New Roman"/>
                <w:kern w:val="0"/>
                <w:sz w:val="24"/>
                <w:szCs w:val="24"/>
                <w:lang w:eastAsia="et-EE"/>
                <w14:ligatures w14:val="none"/>
              </w:rPr>
            </w:pPr>
            <w:r w:rsidRPr="00B45001">
              <w:rPr>
                <w:rFonts w:ascii="Times New Roman" w:eastAsia="Times New Roman" w:hAnsi="Times New Roman" w:cs="Times New Roman"/>
                <w:kern w:val="0"/>
                <w:sz w:val="24"/>
                <w:szCs w:val="24"/>
                <w:lang w:eastAsia="et-EE"/>
                <w14:ligatures w14:val="none"/>
              </w:rPr>
              <w:t>Soojusenergia erikasutus, kWh/(m</w:t>
            </w:r>
            <w:r w:rsidRPr="00B45001">
              <w:rPr>
                <w:rFonts w:ascii="Times New Roman" w:eastAsia="Times New Roman" w:hAnsi="Times New Roman" w:cs="Times New Roman"/>
                <w:kern w:val="0"/>
                <w:sz w:val="24"/>
                <w:szCs w:val="24"/>
                <w:vertAlign w:val="superscript"/>
                <w:lang w:eastAsia="et-EE"/>
                <w14:ligatures w14:val="none"/>
              </w:rPr>
              <w:t>2</w:t>
            </w:r>
            <w:r w:rsidRPr="00B45001">
              <w:rPr>
                <w:rFonts w:ascii="Times New Roman" w:eastAsia="Times New Roman" w:hAnsi="Times New Roman" w:cs="Times New Roman"/>
                <w:kern w:val="0"/>
                <w:sz w:val="24"/>
                <w:szCs w:val="24"/>
                <w:lang w:eastAsia="et-EE"/>
                <w14:ligatures w14:val="none"/>
              </w:rPr>
              <w:t>a)</w:t>
            </w:r>
            <w:r w:rsidRPr="00B45001">
              <w:rPr>
                <w:rFonts w:ascii="Times New Roman" w:eastAsia="Times New Roman" w:hAnsi="Times New Roman" w:cs="Times New Roman"/>
                <w:kern w:val="0"/>
                <w:sz w:val="24"/>
                <w:szCs w:val="24"/>
                <w:lang w:eastAsia="et-EE"/>
                <w14:ligatures w14:val="none"/>
              </w:rPr>
              <w:tab/>
              <w:t>andmed energiamärgisel</w:t>
            </w:r>
          </w:p>
          <w:p w14:paraId="6F9E36C7" w14:textId="53259EC7" w:rsidR="00B45001" w:rsidRPr="00B45001" w:rsidRDefault="00B45001" w:rsidP="00B45001">
            <w:pPr>
              <w:numPr>
                <w:ilvl w:val="0"/>
                <w:numId w:val="14"/>
              </w:numPr>
              <w:jc w:val="both"/>
              <w:rPr>
                <w:rFonts w:ascii="Times New Roman" w:eastAsia="Times New Roman" w:hAnsi="Times New Roman" w:cs="Times New Roman"/>
                <w:kern w:val="0"/>
                <w:sz w:val="24"/>
                <w:szCs w:val="24"/>
                <w:lang w:eastAsia="et-EE"/>
                <w14:ligatures w14:val="none"/>
              </w:rPr>
            </w:pPr>
            <w:r w:rsidRPr="00B45001">
              <w:rPr>
                <w:rFonts w:ascii="Times New Roman" w:eastAsia="Times New Roman" w:hAnsi="Times New Roman" w:cs="Times New Roman"/>
                <w:kern w:val="0"/>
                <w:sz w:val="24"/>
                <w:szCs w:val="24"/>
                <w:lang w:eastAsia="et-EE"/>
                <w14:ligatures w14:val="none"/>
              </w:rPr>
              <w:t>Köetav pind, m</w:t>
            </w:r>
            <w:r w:rsidRPr="00B45001">
              <w:rPr>
                <w:rFonts w:ascii="Times New Roman" w:eastAsia="Times New Roman" w:hAnsi="Times New Roman" w:cs="Times New Roman"/>
                <w:kern w:val="0"/>
                <w:sz w:val="24"/>
                <w:szCs w:val="24"/>
                <w:vertAlign w:val="superscript"/>
                <w:lang w:eastAsia="et-EE"/>
                <w14:ligatures w14:val="none"/>
              </w:rPr>
              <w:t>2</w:t>
            </w:r>
            <w:r w:rsidRPr="00B45001">
              <w:rPr>
                <w:rFonts w:ascii="Times New Roman" w:eastAsia="Times New Roman" w:hAnsi="Times New Roman" w:cs="Times New Roman"/>
                <w:kern w:val="0"/>
                <w:sz w:val="24"/>
                <w:szCs w:val="24"/>
                <w:lang w:eastAsia="et-EE"/>
                <w14:ligatures w14:val="none"/>
              </w:rPr>
              <w:t xml:space="preserve">  </w:t>
            </w:r>
            <w:r w:rsidRPr="00B45001">
              <w:rPr>
                <w:rFonts w:ascii="Times New Roman" w:eastAsia="Times New Roman" w:hAnsi="Times New Roman" w:cs="Times New Roman"/>
                <w:kern w:val="0"/>
                <w:sz w:val="24"/>
                <w:szCs w:val="24"/>
                <w:lang w:eastAsia="et-EE"/>
                <w14:ligatures w14:val="none"/>
              </w:rPr>
              <w:tab/>
            </w:r>
            <w:r w:rsidRPr="00B45001">
              <w:rPr>
                <w:rFonts w:ascii="Times New Roman" w:eastAsia="Times New Roman" w:hAnsi="Times New Roman" w:cs="Times New Roman"/>
                <w:kern w:val="0"/>
                <w:sz w:val="24"/>
                <w:szCs w:val="24"/>
                <w:lang w:eastAsia="et-EE"/>
                <w14:ligatures w14:val="none"/>
              </w:rPr>
              <w:tab/>
            </w:r>
            <w:r w:rsidRPr="00B45001">
              <w:rPr>
                <w:rFonts w:ascii="Times New Roman" w:eastAsia="Times New Roman" w:hAnsi="Times New Roman" w:cs="Times New Roman"/>
                <w:kern w:val="0"/>
                <w:sz w:val="24"/>
                <w:szCs w:val="24"/>
                <w:lang w:eastAsia="et-EE"/>
                <w14:ligatures w14:val="none"/>
              </w:rPr>
              <w:tab/>
            </w:r>
            <w:r w:rsidRPr="00B45001">
              <w:rPr>
                <w:rFonts w:ascii="Times New Roman" w:eastAsia="Times New Roman" w:hAnsi="Times New Roman" w:cs="Times New Roman"/>
                <w:kern w:val="0"/>
                <w:sz w:val="24"/>
                <w:szCs w:val="24"/>
                <w:lang w:eastAsia="et-EE"/>
                <w14:ligatures w14:val="none"/>
              </w:rPr>
              <w:tab/>
              <w:t xml:space="preserve">andmed energiamärgisel </w:t>
            </w:r>
          </w:p>
          <w:p w14:paraId="23A861A9" w14:textId="1AA4656F" w:rsidR="00B45001" w:rsidRPr="00B45001" w:rsidRDefault="00B45001" w:rsidP="00B45001">
            <w:pPr>
              <w:numPr>
                <w:ilvl w:val="0"/>
                <w:numId w:val="14"/>
              </w:numPr>
              <w:jc w:val="both"/>
              <w:rPr>
                <w:rFonts w:ascii="Times New Roman" w:eastAsia="Times New Roman" w:hAnsi="Times New Roman" w:cs="Times New Roman"/>
                <w:kern w:val="0"/>
                <w:sz w:val="24"/>
                <w:szCs w:val="24"/>
                <w:lang w:eastAsia="et-EE"/>
                <w14:ligatures w14:val="none"/>
              </w:rPr>
            </w:pPr>
            <w:r w:rsidRPr="00B45001">
              <w:rPr>
                <w:rFonts w:ascii="Times New Roman" w:eastAsia="Times New Roman" w:hAnsi="Times New Roman" w:cs="Times New Roman"/>
                <w:kern w:val="0"/>
                <w:sz w:val="24"/>
                <w:szCs w:val="24"/>
                <w:lang w:eastAsia="et-EE"/>
                <w14:ligatures w14:val="none"/>
              </w:rPr>
              <w:t>Elektri eriheitetegur 0,674 tCO</w:t>
            </w:r>
            <w:r w:rsidRPr="00B45001">
              <w:rPr>
                <w:rFonts w:ascii="Times New Roman" w:eastAsia="Times New Roman" w:hAnsi="Times New Roman" w:cs="Times New Roman"/>
                <w:kern w:val="0"/>
                <w:sz w:val="24"/>
                <w:szCs w:val="24"/>
                <w:vertAlign w:val="subscript"/>
                <w:lang w:eastAsia="et-EE"/>
                <w14:ligatures w14:val="none"/>
              </w:rPr>
              <w:t>2</w:t>
            </w:r>
            <w:r w:rsidRPr="00B45001">
              <w:rPr>
                <w:rFonts w:ascii="Times New Roman" w:eastAsia="Times New Roman" w:hAnsi="Times New Roman" w:cs="Times New Roman"/>
                <w:kern w:val="0"/>
                <w:sz w:val="24"/>
                <w:szCs w:val="24"/>
                <w:lang w:eastAsia="et-EE"/>
                <w14:ligatures w14:val="none"/>
              </w:rPr>
              <w:t>/MWh</w:t>
            </w:r>
          </w:p>
          <w:p w14:paraId="0DB7637E" w14:textId="4FA2D762" w:rsidR="00B45001" w:rsidRPr="00B45001" w:rsidRDefault="00B45001" w:rsidP="00B45001">
            <w:pPr>
              <w:numPr>
                <w:ilvl w:val="0"/>
                <w:numId w:val="14"/>
              </w:numPr>
              <w:jc w:val="both"/>
              <w:rPr>
                <w:rFonts w:ascii="Times New Roman" w:eastAsia="Times New Roman" w:hAnsi="Times New Roman" w:cs="Times New Roman"/>
                <w:kern w:val="0"/>
                <w:sz w:val="24"/>
                <w:szCs w:val="24"/>
                <w:lang w:eastAsia="et-EE"/>
                <w14:ligatures w14:val="none"/>
              </w:rPr>
            </w:pPr>
            <w:r w:rsidRPr="00B45001">
              <w:rPr>
                <w:rFonts w:ascii="Times New Roman" w:eastAsia="Times New Roman" w:hAnsi="Times New Roman" w:cs="Times New Roman"/>
                <w:kern w:val="0"/>
                <w:sz w:val="24"/>
                <w:szCs w:val="24"/>
                <w:lang w:eastAsia="et-EE"/>
                <w14:ligatures w14:val="none"/>
              </w:rPr>
              <w:t xml:space="preserve">Soojuse eriheitetegur </w:t>
            </w:r>
            <w:r w:rsidRPr="00B45001">
              <w:rPr>
                <w:rFonts w:ascii="Times New Roman" w:eastAsia="Times New Roman" w:hAnsi="Times New Roman" w:cs="Times New Roman"/>
                <w:kern w:val="0"/>
                <w:sz w:val="24"/>
                <w:szCs w:val="24"/>
                <w:lang w:eastAsia="et-EE"/>
                <w14:ligatures w14:val="none"/>
              </w:rPr>
              <w:tab/>
              <w:t>0,127 tCO</w:t>
            </w:r>
            <w:r w:rsidRPr="00B45001">
              <w:rPr>
                <w:rFonts w:ascii="Times New Roman" w:eastAsia="Times New Roman" w:hAnsi="Times New Roman" w:cs="Times New Roman"/>
                <w:kern w:val="0"/>
                <w:sz w:val="24"/>
                <w:szCs w:val="24"/>
                <w:vertAlign w:val="subscript"/>
                <w:lang w:eastAsia="et-EE"/>
                <w14:ligatures w14:val="none"/>
              </w:rPr>
              <w:t>2</w:t>
            </w:r>
            <w:r w:rsidRPr="00B45001">
              <w:rPr>
                <w:rFonts w:ascii="Times New Roman" w:eastAsia="Times New Roman" w:hAnsi="Times New Roman" w:cs="Times New Roman"/>
                <w:kern w:val="0"/>
                <w:sz w:val="24"/>
                <w:szCs w:val="24"/>
                <w:lang w:eastAsia="et-EE"/>
                <w14:ligatures w14:val="none"/>
              </w:rPr>
              <w:t>/MWh</w:t>
            </w:r>
          </w:p>
          <w:p w14:paraId="4F709D1C" w14:textId="352DBD78" w:rsidR="00B45001" w:rsidRDefault="00B45001" w:rsidP="00B45001">
            <w:pPr>
              <w:jc w:val="both"/>
              <w:rPr>
                <w:rFonts w:ascii="Times New Roman" w:eastAsia="Times New Roman" w:hAnsi="Times New Roman" w:cs="Times New Roman"/>
                <w:kern w:val="0"/>
                <w:sz w:val="24"/>
                <w:szCs w:val="24"/>
                <w:lang w:eastAsia="et-EE"/>
                <w14:ligatures w14:val="none"/>
              </w:rPr>
            </w:pPr>
          </w:p>
          <w:p w14:paraId="0E3F3E15" w14:textId="77777777" w:rsidR="00B45001" w:rsidRPr="00B45001" w:rsidRDefault="00B45001" w:rsidP="00B45001">
            <w:pPr>
              <w:jc w:val="both"/>
              <w:rPr>
                <w:rFonts w:ascii="Times New Roman" w:eastAsia="Times New Roman" w:hAnsi="Times New Roman" w:cs="Times New Roman"/>
                <w:kern w:val="0"/>
                <w:sz w:val="24"/>
                <w:szCs w:val="24"/>
                <w:lang w:eastAsia="et-EE"/>
                <w14:ligatures w14:val="none"/>
              </w:rPr>
            </w:pPr>
          </w:p>
          <w:p w14:paraId="2E4807D3" w14:textId="6C3A0332" w:rsidR="00B45001" w:rsidRPr="00B45001" w:rsidRDefault="00B45001" w:rsidP="00B45001">
            <w:pPr>
              <w:jc w:val="both"/>
              <w:rPr>
                <w:rFonts w:ascii="Times New Roman" w:eastAsia="Times New Roman" w:hAnsi="Times New Roman" w:cs="Times New Roman"/>
                <w:kern w:val="0"/>
                <w:sz w:val="24"/>
                <w:szCs w:val="24"/>
                <w:lang w:eastAsia="et-EE"/>
                <w14:ligatures w14:val="none"/>
              </w:rPr>
            </w:pPr>
            <w:r w:rsidRPr="00B45001">
              <w:rPr>
                <w:rFonts w:ascii="Times New Roman" w:eastAsia="Times New Roman" w:hAnsi="Times New Roman" w:cs="Times New Roman"/>
                <w:kern w:val="0"/>
                <w:sz w:val="24"/>
                <w:szCs w:val="24"/>
                <w:lang w:eastAsia="et-EE"/>
                <w14:ligatures w14:val="none"/>
              </w:rPr>
              <w:t xml:space="preserve">Elektri ja soojuse eriheitetegur põhinevad </w:t>
            </w:r>
            <w:hyperlink r:id="rId19" w:tgtFrame="_blank" w:history="1">
              <w:r w:rsidRPr="00B45001">
                <w:rPr>
                  <w:rStyle w:val="Hperlink"/>
                  <w:rFonts w:ascii="Times New Roman" w:eastAsia="Times New Roman" w:hAnsi="Times New Roman" w:cs="Times New Roman"/>
                  <w:kern w:val="0"/>
                  <w:sz w:val="24"/>
                  <w:szCs w:val="24"/>
                  <w:lang w:eastAsia="et-EE"/>
                  <w14:ligatures w14:val="none"/>
                </w:rPr>
                <w:t>https://kasvuhoonegaasid.ee/</w:t>
              </w:r>
            </w:hyperlink>
            <w:r w:rsidRPr="00B45001">
              <w:rPr>
                <w:rFonts w:ascii="Times New Roman" w:eastAsia="Times New Roman" w:hAnsi="Times New Roman" w:cs="Times New Roman"/>
                <w:kern w:val="0"/>
                <w:sz w:val="24"/>
                <w:szCs w:val="24"/>
                <w:lang w:eastAsia="et-EE"/>
                <w14:ligatures w14:val="none"/>
              </w:rPr>
              <w:t xml:space="preserve"> lehel avaldatud andmetel:</w:t>
            </w:r>
          </w:p>
          <w:p w14:paraId="1C60FC87" w14:textId="0899785F" w:rsidR="00B45001" w:rsidRPr="00B45001" w:rsidRDefault="00B45001" w:rsidP="00B45001">
            <w:pPr>
              <w:numPr>
                <w:ilvl w:val="0"/>
                <w:numId w:val="15"/>
              </w:numPr>
              <w:jc w:val="both"/>
              <w:rPr>
                <w:rFonts w:ascii="Times New Roman" w:eastAsia="Times New Roman" w:hAnsi="Times New Roman" w:cs="Times New Roman"/>
                <w:kern w:val="0"/>
                <w:sz w:val="24"/>
                <w:szCs w:val="24"/>
                <w:lang w:eastAsia="et-EE"/>
                <w14:ligatures w14:val="none"/>
              </w:rPr>
            </w:pPr>
            <w:r w:rsidRPr="00B45001">
              <w:rPr>
                <w:rFonts w:ascii="Times New Roman" w:eastAsia="Times New Roman" w:hAnsi="Times New Roman" w:cs="Times New Roman"/>
                <w:kern w:val="0"/>
                <w:sz w:val="24"/>
                <w:szCs w:val="24"/>
                <w:lang w:eastAsia="et-EE"/>
                <w14:ligatures w14:val="none"/>
              </w:rPr>
              <w:t xml:space="preserve">Elektri eriheitetegur aastal 2022 </w:t>
            </w:r>
            <w:hyperlink r:id="rId20" w:anchor="/emission-factors/inventory-emission-factors/i_electricity_EF" w:tgtFrame="_blank" w:history="1">
              <w:r w:rsidRPr="00B45001">
                <w:rPr>
                  <w:rStyle w:val="Hperlink"/>
                  <w:rFonts w:ascii="Times New Roman" w:eastAsia="Times New Roman" w:hAnsi="Times New Roman" w:cs="Times New Roman"/>
                  <w:kern w:val="0"/>
                  <w:sz w:val="24"/>
                  <w:szCs w:val="24"/>
                  <w:lang w:eastAsia="et-EE"/>
                  <w14:ligatures w14:val="none"/>
                </w:rPr>
                <w:t>https://kasvuhoonegaasid.ee/#/emission-factors/inventory-emission-factors/i_electricity_EF</w:t>
              </w:r>
            </w:hyperlink>
          </w:p>
          <w:p w14:paraId="4FC47679" w14:textId="0C6125FF" w:rsidR="00B45001" w:rsidRPr="00B45001" w:rsidRDefault="00B45001" w:rsidP="00B45001">
            <w:pPr>
              <w:numPr>
                <w:ilvl w:val="0"/>
                <w:numId w:val="16"/>
              </w:numPr>
              <w:jc w:val="both"/>
              <w:rPr>
                <w:rFonts w:ascii="Times New Roman" w:eastAsia="Times New Roman" w:hAnsi="Times New Roman" w:cs="Times New Roman"/>
                <w:kern w:val="0"/>
                <w:sz w:val="24"/>
                <w:szCs w:val="24"/>
                <w:lang w:eastAsia="et-EE"/>
                <w14:ligatures w14:val="none"/>
              </w:rPr>
            </w:pPr>
            <w:r w:rsidRPr="00B45001">
              <w:rPr>
                <w:rFonts w:ascii="Times New Roman" w:eastAsia="Times New Roman" w:hAnsi="Times New Roman" w:cs="Times New Roman"/>
                <w:kern w:val="0"/>
                <w:sz w:val="24"/>
                <w:szCs w:val="24"/>
                <w:lang w:eastAsia="et-EE"/>
                <w14:ligatures w14:val="none"/>
              </w:rPr>
              <w:t xml:space="preserve">Soojuse eriheitetegur aastal 2022 </w:t>
            </w:r>
            <w:hyperlink r:id="rId21" w:anchor="/emission-factors/inventory-emission-factors/i_heat_EF" w:tgtFrame="_blank" w:history="1">
              <w:r w:rsidRPr="00B45001">
                <w:rPr>
                  <w:rStyle w:val="Hperlink"/>
                  <w:rFonts w:ascii="Times New Roman" w:eastAsia="Times New Roman" w:hAnsi="Times New Roman" w:cs="Times New Roman"/>
                  <w:kern w:val="0"/>
                  <w:sz w:val="24"/>
                  <w:szCs w:val="24"/>
                  <w:lang w:eastAsia="et-EE"/>
                  <w14:ligatures w14:val="none"/>
                </w:rPr>
                <w:t>https://kasvuhoonegaasid.ee/#/emission-factors/inventory-emission-factors/i_heat_EF</w:t>
              </w:r>
            </w:hyperlink>
          </w:p>
          <w:p w14:paraId="3F01D8F9" w14:textId="166A95A3" w:rsidR="00B45001" w:rsidRPr="00B45001" w:rsidRDefault="00B45001" w:rsidP="00B45001">
            <w:pPr>
              <w:jc w:val="both"/>
              <w:rPr>
                <w:rFonts w:ascii="Times New Roman" w:eastAsia="Times New Roman" w:hAnsi="Times New Roman" w:cs="Times New Roman"/>
                <w:kern w:val="0"/>
                <w:sz w:val="24"/>
                <w:szCs w:val="24"/>
                <w:lang w:eastAsia="et-EE"/>
                <w14:ligatures w14:val="none"/>
              </w:rPr>
            </w:pPr>
          </w:p>
          <w:p w14:paraId="1D3AD71D" w14:textId="77777777" w:rsidR="00761D3E" w:rsidRDefault="00761D3E" w:rsidP="00B45001">
            <w:pPr>
              <w:jc w:val="both"/>
              <w:rPr>
                <w:rFonts w:ascii="Times New Roman" w:eastAsia="Times New Roman" w:hAnsi="Times New Roman" w:cs="Times New Roman"/>
                <w:kern w:val="0"/>
                <w:sz w:val="24"/>
                <w:szCs w:val="24"/>
                <w:lang w:eastAsia="et-EE"/>
                <w14:ligatures w14:val="none"/>
              </w:rPr>
            </w:pPr>
          </w:p>
          <w:p w14:paraId="44ED9A34" w14:textId="407D2D2C" w:rsidR="00B45001" w:rsidRPr="00B45001" w:rsidRDefault="00B45001" w:rsidP="00B45001">
            <w:pPr>
              <w:jc w:val="both"/>
              <w:rPr>
                <w:rFonts w:ascii="Times New Roman" w:eastAsia="Times New Roman" w:hAnsi="Times New Roman" w:cs="Times New Roman"/>
                <w:kern w:val="0"/>
                <w:sz w:val="24"/>
                <w:szCs w:val="24"/>
                <w:lang w:eastAsia="et-EE"/>
                <w14:ligatures w14:val="none"/>
              </w:rPr>
            </w:pPr>
            <w:r w:rsidRPr="00B45001">
              <w:rPr>
                <w:rFonts w:ascii="Times New Roman" w:eastAsia="Times New Roman" w:hAnsi="Times New Roman" w:cs="Times New Roman"/>
                <w:kern w:val="0"/>
                <w:sz w:val="24"/>
                <w:szCs w:val="24"/>
                <w:lang w:eastAsia="et-EE"/>
                <w14:ligatures w14:val="none"/>
              </w:rPr>
              <w:t>CO2 heitkoguste arvutuskäik = elektri erikasutus kWh/(m</w:t>
            </w:r>
            <w:r w:rsidRPr="00B45001">
              <w:rPr>
                <w:rFonts w:ascii="Times New Roman" w:eastAsia="Times New Roman" w:hAnsi="Times New Roman" w:cs="Times New Roman"/>
                <w:kern w:val="0"/>
                <w:sz w:val="24"/>
                <w:szCs w:val="24"/>
                <w:vertAlign w:val="superscript"/>
                <w:lang w:eastAsia="et-EE"/>
                <w14:ligatures w14:val="none"/>
              </w:rPr>
              <w:t>2</w:t>
            </w:r>
            <w:r w:rsidRPr="00B45001">
              <w:rPr>
                <w:rFonts w:ascii="Times New Roman" w:eastAsia="Times New Roman" w:hAnsi="Times New Roman" w:cs="Times New Roman"/>
                <w:kern w:val="0"/>
                <w:sz w:val="24"/>
                <w:szCs w:val="24"/>
                <w:lang w:eastAsia="et-EE"/>
                <w14:ligatures w14:val="none"/>
              </w:rPr>
              <w:t>a) /1000 x köetav pind m</w:t>
            </w:r>
            <w:r w:rsidRPr="00B45001">
              <w:rPr>
                <w:rFonts w:ascii="Times New Roman" w:eastAsia="Times New Roman" w:hAnsi="Times New Roman" w:cs="Times New Roman"/>
                <w:kern w:val="0"/>
                <w:sz w:val="24"/>
                <w:szCs w:val="24"/>
                <w:vertAlign w:val="superscript"/>
                <w:lang w:eastAsia="et-EE"/>
                <w14:ligatures w14:val="none"/>
              </w:rPr>
              <w:t>2</w:t>
            </w:r>
            <w:r w:rsidRPr="00B45001">
              <w:rPr>
                <w:rFonts w:ascii="Times New Roman" w:eastAsia="Times New Roman" w:hAnsi="Times New Roman" w:cs="Times New Roman"/>
                <w:kern w:val="0"/>
                <w:sz w:val="24"/>
                <w:szCs w:val="24"/>
                <w:lang w:eastAsia="et-EE"/>
                <w14:ligatures w14:val="none"/>
              </w:rPr>
              <w:t xml:space="preserve"> x elektri eriheitetegur + soojuse erikasutus kWh/(m</w:t>
            </w:r>
            <w:r w:rsidRPr="00B45001">
              <w:rPr>
                <w:rFonts w:ascii="Times New Roman" w:eastAsia="Times New Roman" w:hAnsi="Times New Roman" w:cs="Times New Roman"/>
                <w:kern w:val="0"/>
                <w:sz w:val="24"/>
                <w:szCs w:val="24"/>
                <w:vertAlign w:val="superscript"/>
                <w:lang w:eastAsia="et-EE"/>
                <w14:ligatures w14:val="none"/>
              </w:rPr>
              <w:t>2</w:t>
            </w:r>
            <w:r w:rsidRPr="00B45001">
              <w:rPr>
                <w:rFonts w:ascii="Times New Roman" w:eastAsia="Times New Roman" w:hAnsi="Times New Roman" w:cs="Times New Roman"/>
                <w:kern w:val="0"/>
                <w:sz w:val="24"/>
                <w:szCs w:val="24"/>
                <w:lang w:eastAsia="et-EE"/>
                <w14:ligatures w14:val="none"/>
              </w:rPr>
              <w:t>a) /1000 x köetav pind m</w:t>
            </w:r>
            <w:r w:rsidRPr="00B45001">
              <w:rPr>
                <w:rFonts w:ascii="Times New Roman" w:eastAsia="Times New Roman" w:hAnsi="Times New Roman" w:cs="Times New Roman"/>
                <w:kern w:val="0"/>
                <w:sz w:val="24"/>
                <w:szCs w:val="24"/>
                <w:vertAlign w:val="superscript"/>
                <w:lang w:eastAsia="et-EE"/>
                <w14:ligatures w14:val="none"/>
              </w:rPr>
              <w:t>2</w:t>
            </w:r>
            <w:r w:rsidRPr="00B45001">
              <w:rPr>
                <w:rFonts w:ascii="Times New Roman" w:eastAsia="Times New Roman" w:hAnsi="Times New Roman" w:cs="Times New Roman"/>
                <w:kern w:val="0"/>
                <w:sz w:val="24"/>
                <w:szCs w:val="24"/>
                <w:lang w:eastAsia="et-EE"/>
                <w14:ligatures w14:val="none"/>
              </w:rPr>
              <w:t xml:space="preserve"> x soojuse eriheitetegur.</w:t>
            </w:r>
          </w:p>
          <w:p w14:paraId="6308068C" w14:textId="77777777" w:rsidR="00B45001" w:rsidRPr="0037489F" w:rsidRDefault="00B45001" w:rsidP="00A64A8A">
            <w:pPr>
              <w:jc w:val="both"/>
              <w:rPr>
                <w:rFonts w:ascii="Times New Roman" w:eastAsia="Times New Roman" w:hAnsi="Times New Roman" w:cs="Times New Roman"/>
                <w:b/>
                <w:bCs/>
                <w:kern w:val="0"/>
                <w:sz w:val="24"/>
                <w:szCs w:val="24"/>
                <w:lang w:eastAsia="et-EE"/>
                <w14:ligatures w14:val="none"/>
              </w:rPr>
            </w:pPr>
          </w:p>
        </w:tc>
      </w:tr>
      <w:tr w:rsidR="002353E0" w:rsidRPr="00DB47F7" w14:paraId="7C23684D" w14:textId="77777777" w:rsidTr="00DB47F7">
        <w:tc>
          <w:tcPr>
            <w:tcW w:w="4531" w:type="dxa"/>
          </w:tcPr>
          <w:p w14:paraId="6262E309" w14:textId="3C262BE1" w:rsidR="002353E0" w:rsidRPr="00761D3E" w:rsidRDefault="002353E0" w:rsidP="00A64A8A">
            <w:pPr>
              <w:jc w:val="both"/>
              <w:rPr>
                <w:rFonts w:ascii="Times New Roman" w:eastAsia="Times New Roman" w:hAnsi="Times New Roman" w:cs="Times New Roman"/>
                <w:b/>
                <w:bCs/>
                <w:kern w:val="0"/>
                <w:sz w:val="24"/>
                <w:szCs w:val="24"/>
                <w:lang w:val="en-US" w:eastAsia="et-EE"/>
                <w14:ligatures w14:val="none"/>
              </w:rPr>
            </w:pPr>
            <w:r w:rsidRPr="00761D3E">
              <w:rPr>
                <w:rFonts w:ascii="Times New Roman" w:eastAsia="Times New Roman" w:hAnsi="Times New Roman" w:cs="Times New Roman"/>
                <w:b/>
                <w:bCs/>
                <w:kern w:val="0"/>
                <w:sz w:val="24"/>
                <w:szCs w:val="24"/>
                <w:lang w:val="en-US" w:eastAsia="et-EE"/>
                <w14:ligatures w14:val="none"/>
              </w:rPr>
              <w:lastRenderedPageBreak/>
              <w:t>The procurement process:</w:t>
            </w:r>
          </w:p>
          <w:p w14:paraId="5F284802" w14:textId="77777777" w:rsidR="002353E0" w:rsidRPr="00761D3E" w:rsidRDefault="002353E0" w:rsidP="00A64A8A">
            <w:pPr>
              <w:jc w:val="both"/>
              <w:rPr>
                <w:rFonts w:ascii="Times New Roman" w:eastAsia="Times New Roman" w:hAnsi="Times New Roman" w:cs="Times New Roman"/>
                <w:b/>
                <w:bCs/>
                <w:kern w:val="0"/>
                <w:sz w:val="24"/>
                <w:szCs w:val="24"/>
                <w:lang w:val="en-US" w:eastAsia="et-EE"/>
                <w14:ligatures w14:val="none"/>
              </w:rPr>
            </w:pPr>
          </w:p>
          <w:p w14:paraId="72407CC7" w14:textId="5E0535C4" w:rsidR="007B09F8" w:rsidRPr="00761D3E" w:rsidRDefault="002353E0" w:rsidP="00A64A8A">
            <w:pPr>
              <w:jc w:val="both"/>
              <w:rPr>
                <w:rFonts w:ascii="Times New Roman" w:eastAsia="Times New Roman" w:hAnsi="Times New Roman" w:cs="Times New Roman"/>
                <w:kern w:val="0"/>
                <w:sz w:val="24"/>
                <w:szCs w:val="24"/>
                <w:lang w:val="en-US" w:eastAsia="et-EE"/>
                <w14:ligatures w14:val="none"/>
              </w:rPr>
            </w:pPr>
            <w:r w:rsidRPr="00761D3E">
              <w:rPr>
                <w:rFonts w:ascii="Times New Roman" w:eastAsia="Times New Roman" w:hAnsi="Times New Roman" w:cs="Times New Roman"/>
                <w:kern w:val="0"/>
                <w:sz w:val="24"/>
                <w:szCs w:val="24"/>
                <w:lang w:val="en-US" w:eastAsia="et-EE"/>
                <w14:ligatures w14:val="none"/>
              </w:rPr>
              <w:t>The procurement process for renovation works by the grant recipient is conducted through the Public Procurement Register</w:t>
            </w:r>
            <w:r w:rsidR="00941720" w:rsidRPr="00761D3E">
              <w:rPr>
                <w:rFonts w:ascii="Times New Roman" w:eastAsia="Times New Roman" w:hAnsi="Times New Roman" w:cs="Times New Roman"/>
                <w:kern w:val="0"/>
                <w:sz w:val="24"/>
                <w:szCs w:val="24"/>
                <w:lang w:val="en-US" w:eastAsia="et-EE"/>
                <w14:ligatures w14:val="none"/>
              </w:rPr>
              <w:t xml:space="preserve"> (</w:t>
            </w:r>
            <w:hyperlink r:id="rId22" w:anchor="/" w:history="1">
              <w:r w:rsidR="0070711E" w:rsidRPr="00761D3E">
                <w:rPr>
                  <w:rStyle w:val="Hperlink"/>
                  <w:rFonts w:ascii="Times New Roman" w:eastAsia="Times New Roman" w:hAnsi="Times New Roman" w:cs="Times New Roman"/>
                  <w:color w:val="auto"/>
                  <w:kern w:val="0"/>
                  <w:sz w:val="24"/>
                  <w:szCs w:val="24"/>
                  <w:lang w:val="en-US" w:eastAsia="et-EE"/>
                  <w14:ligatures w14:val="none"/>
                </w:rPr>
                <w:t>RHR</w:t>
              </w:r>
            </w:hyperlink>
            <w:r w:rsidR="00941720" w:rsidRPr="00761D3E">
              <w:rPr>
                <w:rFonts w:ascii="Times New Roman" w:eastAsia="Times New Roman" w:hAnsi="Times New Roman" w:cs="Times New Roman"/>
                <w:kern w:val="0"/>
                <w:sz w:val="24"/>
                <w:szCs w:val="24"/>
                <w:lang w:val="en-US" w:eastAsia="et-EE"/>
                <w14:ligatures w14:val="none"/>
              </w:rPr>
              <w:t>)</w:t>
            </w:r>
            <w:r w:rsidR="00D11246">
              <w:rPr>
                <w:rFonts w:ascii="Times New Roman" w:eastAsia="Times New Roman" w:hAnsi="Times New Roman" w:cs="Times New Roman"/>
                <w:kern w:val="0"/>
                <w:sz w:val="24"/>
                <w:szCs w:val="24"/>
                <w:lang w:val="en-US" w:eastAsia="et-EE"/>
                <w14:ligatures w14:val="none"/>
              </w:rPr>
              <w:t xml:space="preserve">. </w:t>
            </w:r>
            <w:r w:rsidRPr="00761D3E">
              <w:rPr>
                <w:rFonts w:ascii="Times New Roman" w:eastAsia="Times New Roman" w:hAnsi="Times New Roman" w:cs="Times New Roman"/>
                <w:kern w:val="0"/>
                <w:sz w:val="24"/>
                <w:szCs w:val="24"/>
                <w:lang w:val="en-US" w:eastAsia="et-EE"/>
                <w14:ligatures w14:val="none"/>
              </w:rPr>
              <w:t xml:space="preserve">These works must comply with </w:t>
            </w:r>
            <w:hyperlink r:id="rId23" w:history="1">
              <w:r w:rsidRPr="00761D3E">
                <w:rPr>
                  <w:rStyle w:val="Hperlink"/>
                  <w:rFonts w:ascii="Times New Roman" w:eastAsia="Times New Roman" w:hAnsi="Times New Roman" w:cs="Times New Roman"/>
                  <w:color w:val="auto"/>
                  <w:kern w:val="0"/>
                  <w:sz w:val="24"/>
                  <w:szCs w:val="24"/>
                  <w:lang w:val="en-US" w:eastAsia="et-EE"/>
                  <w14:ligatures w14:val="none"/>
                </w:rPr>
                <w:t>Annex 1</w:t>
              </w:r>
            </w:hyperlink>
            <w:r w:rsidRPr="00761D3E">
              <w:rPr>
                <w:rFonts w:ascii="Times New Roman" w:eastAsia="Times New Roman" w:hAnsi="Times New Roman" w:cs="Times New Roman"/>
                <w:kern w:val="0"/>
                <w:sz w:val="24"/>
                <w:szCs w:val="24"/>
                <w:lang w:val="en-US" w:eastAsia="et-EE"/>
                <w14:ligatures w14:val="none"/>
              </w:rPr>
              <w:t xml:space="preserve"> of the Regulation No. 13 issued by the Minister of Economy and Infrastructure, which sets the conditions for renovation grants. The annex outlines the procurement </w:t>
            </w:r>
            <w:r w:rsidRPr="00761D3E">
              <w:rPr>
                <w:rFonts w:ascii="Times New Roman" w:eastAsia="Times New Roman" w:hAnsi="Times New Roman" w:cs="Times New Roman"/>
                <w:kern w:val="0"/>
                <w:sz w:val="24"/>
                <w:szCs w:val="24"/>
                <w:lang w:val="en-US" w:eastAsia="et-EE"/>
                <w14:ligatures w14:val="none"/>
              </w:rPr>
              <w:lastRenderedPageBreak/>
              <w:t xml:space="preserve">procedures that grant recipients must follow when managing the process. </w:t>
            </w:r>
          </w:p>
          <w:p w14:paraId="2995C985" w14:textId="7CE88301" w:rsidR="007B09F8" w:rsidRPr="00761D3E" w:rsidRDefault="007B09F8" w:rsidP="00A64A8A">
            <w:pPr>
              <w:jc w:val="both"/>
              <w:rPr>
                <w:rFonts w:ascii="Times New Roman" w:eastAsia="Times New Roman" w:hAnsi="Times New Roman" w:cs="Times New Roman"/>
                <w:kern w:val="0"/>
                <w:sz w:val="24"/>
                <w:szCs w:val="24"/>
                <w:lang w:val="en-US" w:eastAsia="et-EE"/>
                <w14:ligatures w14:val="none"/>
              </w:rPr>
            </w:pPr>
            <w:r w:rsidRPr="00761D3E">
              <w:rPr>
                <w:rFonts w:ascii="Times New Roman" w:eastAsia="Times New Roman" w:hAnsi="Times New Roman" w:cs="Times New Roman"/>
                <w:kern w:val="0"/>
                <w:sz w:val="24"/>
                <w:szCs w:val="24"/>
                <w:lang w:val="en-US" w:eastAsia="et-EE"/>
                <w14:ligatures w14:val="none"/>
              </w:rPr>
              <w:t xml:space="preserve">The conditions for the procurement procedures applicable to the beneficiary have been clarified to minimize interpretation. </w:t>
            </w:r>
            <w:r w:rsidR="00D935A5" w:rsidRPr="00761D3E">
              <w:rPr>
                <w:rFonts w:ascii="Times New Roman" w:eastAsia="Times New Roman" w:hAnsi="Times New Roman" w:cs="Times New Roman"/>
                <w:kern w:val="0"/>
                <w:sz w:val="24"/>
                <w:szCs w:val="24"/>
                <w:lang w:val="en-US" w:eastAsia="et-EE"/>
                <w14:ligatures w14:val="none"/>
              </w:rPr>
              <w:t xml:space="preserve">Measure regulation </w:t>
            </w:r>
            <w:r w:rsidRPr="00761D3E">
              <w:rPr>
                <w:rFonts w:ascii="Times New Roman" w:eastAsia="Times New Roman" w:hAnsi="Times New Roman" w:cs="Times New Roman"/>
                <w:kern w:val="0"/>
                <w:sz w:val="24"/>
                <w:szCs w:val="24"/>
                <w:lang w:val="en-US" w:eastAsia="et-EE"/>
                <w14:ligatures w14:val="none"/>
              </w:rPr>
              <w:t>Annex 1 specifies the general requirements for procurement procedures applicable to the beneficiary, including actions in situations where not all required documents are immediately submitted with the proposal. Additionally, qualification criteria have been further clarified.</w:t>
            </w:r>
          </w:p>
          <w:p w14:paraId="23C0638F" w14:textId="77777777" w:rsidR="007B09F8" w:rsidRPr="00761D3E" w:rsidRDefault="007B09F8" w:rsidP="00A64A8A">
            <w:pPr>
              <w:jc w:val="both"/>
              <w:rPr>
                <w:rFonts w:ascii="Times New Roman" w:eastAsia="Times New Roman" w:hAnsi="Times New Roman" w:cs="Times New Roman"/>
                <w:kern w:val="0"/>
                <w:sz w:val="24"/>
                <w:szCs w:val="24"/>
                <w:lang w:val="en-US" w:eastAsia="et-EE"/>
                <w14:ligatures w14:val="none"/>
              </w:rPr>
            </w:pPr>
          </w:p>
          <w:p w14:paraId="39E46D87" w14:textId="3E782F6E" w:rsidR="007B09F8" w:rsidRPr="00761D3E" w:rsidRDefault="007B09F8" w:rsidP="00A64A8A">
            <w:pPr>
              <w:jc w:val="both"/>
              <w:rPr>
                <w:rFonts w:ascii="Times New Roman" w:eastAsia="Times New Roman" w:hAnsi="Times New Roman" w:cs="Times New Roman"/>
                <w:kern w:val="0"/>
                <w:sz w:val="24"/>
                <w:szCs w:val="24"/>
                <w:lang w:val="en-US" w:eastAsia="et-EE"/>
                <w14:ligatures w14:val="none"/>
              </w:rPr>
            </w:pPr>
            <w:r w:rsidRPr="00761D3E">
              <w:rPr>
                <w:rFonts w:ascii="Times New Roman" w:eastAsia="Times New Roman" w:hAnsi="Times New Roman" w:cs="Times New Roman"/>
                <w:kern w:val="0"/>
                <w:sz w:val="24"/>
                <w:szCs w:val="24"/>
                <w:lang w:val="en-US" w:eastAsia="et-EE"/>
                <w14:ligatures w14:val="none"/>
              </w:rPr>
              <w:t>The wording of Section 1.15 in Annex 1 of the Regulation is as follows:</w:t>
            </w:r>
          </w:p>
          <w:p w14:paraId="0B4AB920" w14:textId="77777777" w:rsidR="007B09F8" w:rsidRPr="00761D3E" w:rsidRDefault="007B09F8" w:rsidP="00A64A8A">
            <w:pPr>
              <w:jc w:val="both"/>
              <w:rPr>
                <w:rFonts w:ascii="Times New Roman" w:eastAsia="Times New Roman" w:hAnsi="Times New Roman" w:cs="Times New Roman"/>
                <w:kern w:val="0"/>
                <w:sz w:val="24"/>
                <w:szCs w:val="24"/>
                <w:lang w:val="en-US" w:eastAsia="et-EE"/>
                <w14:ligatures w14:val="none"/>
              </w:rPr>
            </w:pPr>
            <w:r w:rsidRPr="00761D3E">
              <w:rPr>
                <w:rFonts w:ascii="Times New Roman" w:eastAsia="Times New Roman" w:hAnsi="Times New Roman" w:cs="Times New Roman"/>
                <w:kern w:val="0"/>
                <w:sz w:val="24"/>
                <w:szCs w:val="24"/>
                <w:lang w:val="en-US" w:eastAsia="et-EE"/>
                <w14:ligatures w14:val="none"/>
              </w:rPr>
              <w:t>"The contract with the successful bidder shall be concluded under the same terms as those published in the beneficiary's procurement process. The beneficiary must monitor and ensure throughout the contract implementation period that the obligations specified for the successful bidder in the procurement procedure are fulfilled on time and in accordance with the conditions published and stipulated in the procurement process and the contract. Amendments to the contract are permitted only if they are based on grounds provided by legislation."</w:t>
            </w:r>
          </w:p>
          <w:p w14:paraId="4CACB560" w14:textId="77777777" w:rsidR="007B09F8" w:rsidRPr="00761D3E" w:rsidRDefault="007B09F8" w:rsidP="00A64A8A">
            <w:pPr>
              <w:jc w:val="both"/>
              <w:rPr>
                <w:rFonts w:ascii="Times New Roman" w:eastAsia="Times New Roman" w:hAnsi="Times New Roman" w:cs="Times New Roman"/>
                <w:kern w:val="0"/>
                <w:sz w:val="24"/>
                <w:szCs w:val="24"/>
                <w:lang w:val="en-US" w:eastAsia="et-EE"/>
                <w14:ligatures w14:val="none"/>
              </w:rPr>
            </w:pPr>
          </w:p>
          <w:p w14:paraId="3F33BC25" w14:textId="119AAF8C" w:rsidR="007B09F8" w:rsidRPr="00761D3E" w:rsidRDefault="007B09F8" w:rsidP="00A64A8A">
            <w:pPr>
              <w:jc w:val="both"/>
              <w:rPr>
                <w:rFonts w:ascii="Times New Roman" w:eastAsia="Times New Roman" w:hAnsi="Times New Roman" w:cs="Times New Roman"/>
                <w:kern w:val="0"/>
                <w:sz w:val="24"/>
                <w:szCs w:val="24"/>
                <w:lang w:val="en-US" w:eastAsia="et-EE"/>
                <w14:ligatures w14:val="none"/>
              </w:rPr>
            </w:pPr>
            <w:r w:rsidRPr="00761D3E">
              <w:rPr>
                <w:rFonts w:ascii="Times New Roman" w:eastAsia="Times New Roman" w:hAnsi="Times New Roman" w:cs="Times New Roman"/>
                <w:kern w:val="0"/>
                <w:sz w:val="24"/>
                <w:szCs w:val="24"/>
                <w:lang w:val="en-US" w:eastAsia="et-EE"/>
                <w14:ligatures w14:val="none"/>
              </w:rPr>
              <w:t>Furthermore, a unit cost price methodology has been developed for technical consultancy services</w:t>
            </w:r>
            <w:r w:rsidR="00C65227">
              <w:rPr>
                <w:rFonts w:ascii="Times New Roman" w:eastAsia="Times New Roman" w:hAnsi="Times New Roman" w:cs="Times New Roman"/>
                <w:kern w:val="0"/>
                <w:sz w:val="24"/>
                <w:szCs w:val="24"/>
                <w:lang w:val="en-US" w:eastAsia="et-EE"/>
                <w14:ligatures w14:val="none"/>
              </w:rPr>
              <w:t xml:space="preserve"> </w:t>
            </w:r>
            <w:r w:rsidR="00C65227" w:rsidRPr="00C65227">
              <w:rPr>
                <w:rFonts w:ascii="Times New Roman" w:eastAsia="Times New Roman" w:hAnsi="Times New Roman" w:cs="Times New Roman"/>
                <w:kern w:val="0"/>
                <w:sz w:val="24"/>
                <w:szCs w:val="24"/>
                <w:lang w:val="en-US" w:eastAsia="et-EE"/>
                <w14:ligatures w14:val="none"/>
              </w:rPr>
              <w:t>to ensure a fair volume of funds paid from the grant and to eliminate the possibility of inflated pricing when applying for the grant.</w:t>
            </w:r>
          </w:p>
          <w:p w14:paraId="75B20EA5" w14:textId="77777777" w:rsidR="007B09F8" w:rsidRPr="00761D3E" w:rsidRDefault="007B09F8" w:rsidP="00A64A8A">
            <w:pPr>
              <w:jc w:val="both"/>
              <w:rPr>
                <w:rFonts w:ascii="Times New Roman" w:eastAsia="Times New Roman" w:hAnsi="Times New Roman" w:cs="Times New Roman"/>
                <w:kern w:val="0"/>
                <w:sz w:val="24"/>
                <w:szCs w:val="24"/>
                <w:lang w:val="en-US" w:eastAsia="et-EE"/>
                <w14:ligatures w14:val="none"/>
              </w:rPr>
            </w:pPr>
          </w:p>
          <w:p w14:paraId="4A798316" w14:textId="16C24CAF" w:rsidR="002353E0" w:rsidRPr="00761D3E" w:rsidRDefault="002353E0" w:rsidP="00A64A8A">
            <w:pPr>
              <w:jc w:val="both"/>
              <w:rPr>
                <w:rFonts w:ascii="Times New Roman" w:eastAsia="Times New Roman" w:hAnsi="Times New Roman" w:cs="Times New Roman"/>
                <w:kern w:val="0"/>
                <w:sz w:val="24"/>
                <w:szCs w:val="24"/>
                <w:lang w:val="en-US" w:eastAsia="et-EE"/>
                <w14:ligatures w14:val="none"/>
              </w:rPr>
            </w:pPr>
            <w:r w:rsidRPr="00761D3E">
              <w:rPr>
                <w:rFonts w:ascii="Times New Roman" w:eastAsia="Times New Roman" w:hAnsi="Times New Roman" w:cs="Times New Roman"/>
                <w:kern w:val="0"/>
                <w:sz w:val="24"/>
                <w:szCs w:val="24"/>
                <w:lang w:val="en-US" w:eastAsia="et-EE"/>
                <w14:ligatures w14:val="none"/>
              </w:rPr>
              <w:t xml:space="preserve">The procurement is conducted electronically through the </w:t>
            </w:r>
            <w:r w:rsidR="0070711E" w:rsidRPr="00761D3E">
              <w:rPr>
                <w:rFonts w:ascii="Times New Roman" w:eastAsia="Times New Roman" w:hAnsi="Times New Roman" w:cs="Times New Roman"/>
                <w:kern w:val="0"/>
                <w:sz w:val="24"/>
                <w:szCs w:val="24"/>
                <w:lang w:val="en-US" w:eastAsia="et-EE"/>
                <w14:ligatures w14:val="none"/>
              </w:rPr>
              <w:t>RHR</w:t>
            </w:r>
            <w:r w:rsidRPr="00761D3E">
              <w:rPr>
                <w:rFonts w:ascii="Times New Roman" w:eastAsia="Times New Roman" w:hAnsi="Times New Roman" w:cs="Times New Roman"/>
                <w:kern w:val="0"/>
                <w:sz w:val="24"/>
                <w:szCs w:val="24"/>
                <w:lang w:val="en-US" w:eastAsia="et-EE"/>
                <w14:ligatures w14:val="none"/>
              </w:rPr>
              <w:t xml:space="preserve"> by the grant recipient, their authorized technical consultant, or the EIS</w:t>
            </w:r>
            <w:r w:rsidR="00D935A5" w:rsidRPr="00761D3E">
              <w:rPr>
                <w:rFonts w:ascii="Times New Roman" w:eastAsia="Times New Roman" w:hAnsi="Times New Roman" w:cs="Times New Roman"/>
                <w:kern w:val="0"/>
                <w:sz w:val="24"/>
                <w:szCs w:val="24"/>
                <w:lang w:val="en-US" w:eastAsia="et-EE"/>
                <w14:ligatures w14:val="none"/>
              </w:rPr>
              <w:t xml:space="preserve"> as a central contracting authority</w:t>
            </w:r>
            <w:r w:rsidRPr="00761D3E">
              <w:rPr>
                <w:rFonts w:ascii="Times New Roman" w:eastAsia="Times New Roman" w:hAnsi="Times New Roman" w:cs="Times New Roman"/>
                <w:kern w:val="0"/>
                <w:sz w:val="24"/>
                <w:szCs w:val="24"/>
                <w:lang w:val="en-US" w:eastAsia="et-EE"/>
                <w14:ligatures w14:val="none"/>
              </w:rPr>
              <w:t xml:space="preserve">. </w:t>
            </w:r>
          </w:p>
          <w:p w14:paraId="32A6BC4F" w14:textId="77777777" w:rsidR="002353E0" w:rsidRPr="00761D3E" w:rsidRDefault="002353E0" w:rsidP="00A64A8A">
            <w:pPr>
              <w:jc w:val="both"/>
              <w:rPr>
                <w:rFonts w:ascii="Times New Roman" w:eastAsia="Times New Roman" w:hAnsi="Times New Roman" w:cs="Times New Roman"/>
                <w:kern w:val="0"/>
                <w:sz w:val="24"/>
                <w:szCs w:val="24"/>
                <w:lang w:val="en-US" w:eastAsia="et-EE"/>
                <w14:ligatures w14:val="none"/>
              </w:rPr>
            </w:pPr>
          </w:p>
          <w:p w14:paraId="02920C23" w14:textId="41837822" w:rsidR="002353E0" w:rsidRPr="00761D3E" w:rsidRDefault="002353E0" w:rsidP="00A64A8A">
            <w:pPr>
              <w:jc w:val="both"/>
              <w:rPr>
                <w:rFonts w:ascii="Times New Roman" w:eastAsia="Times New Roman" w:hAnsi="Times New Roman" w:cs="Times New Roman"/>
                <w:kern w:val="0"/>
                <w:sz w:val="24"/>
                <w:szCs w:val="24"/>
                <w:lang w:val="en-US" w:eastAsia="et-EE"/>
                <w14:ligatures w14:val="none"/>
              </w:rPr>
            </w:pPr>
            <w:r w:rsidRPr="00761D3E">
              <w:rPr>
                <w:rFonts w:ascii="Times New Roman" w:eastAsia="Times New Roman" w:hAnsi="Times New Roman" w:cs="Times New Roman"/>
                <w:kern w:val="0"/>
                <w:sz w:val="24"/>
                <w:szCs w:val="24"/>
                <w:lang w:val="en-US" w:eastAsia="et-EE"/>
                <w14:ligatures w14:val="none"/>
              </w:rPr>
              <w:t xml:space="preserve">Using </w:t>
            </w:r>
            <w:r w:rsidR="0070711E" w:rsidRPr="00761D3E">
              <w:rPr>
                <w:rFonts w:ascii="Times New Roman" w:eastAsia="Times New Roman" w:hAnsi="Times New Roman" w:cs="Times New Roman"/>
                <w:kern w:val="0"/>
                <w:sz w:val="24"/>
                <w:szCs w:val="24"/>
                <w:lang w:val="en-US" w:eastAsia="et-EE"/>
                <w14:ligatures w14:val="none"/>
              </w:rPr>
              <w:t>RHR</w:t>
            </w:r>
            <w:r w:rsidRPr="00761D3E">
              <w:rPr>
                <w:rFonts w:ascii="Times New Roman" w:eastAsia="Times New Roman" w:hAnsi="Times New Roman" w:cs="Times New Roman"/>
                <w:kern w:val="0"/>
                <w:sz w:val="24"/>
                <w:szCs w:val="24"/>
                <w:lang w:val="en-US" w:eastAsia="et-EE"/>
                <w14:ligatures w14:val="none"/>
              </w:rPr>
              <w:t xml:space="preserve"> to find construction company which carries out reconstruction works for apartment building (parties of the contract are always apartment association </w:t>
            </w:r>
            <w:r w:rsidR="003974CA" w:rsidRPr="00761D3E">
              <w:rPr>
                <w:rFonts w:ascii="Times New Roman" w:eastAsia="Times New Roman" w:hAnsi="Times New Roman" w:cs="Times New Roman"/>
                <w:kern w:val="0"/>
                <w:sz w:val="24"/>
                <w:szCs w:val="24"/>
                <w:lang w:val="en-US" w:eastAsia="et-EE"/>
                <w14:ligatures w14:val="none"/>
              </w:rPr>
              <w:t>(</w:t>
            </w:r>
            <w:r w:rsidRPr="00761D3E">
              <w:rPr>
                <w:rFonts w:ascii="Times New Roman" w:eastAsia="Times New Roman" w:hAnsi="Times New Roman" w:cs="Times New Roman"/>
                <w:kern w:val="0"/>
                <w:sz w:val="24"/>
                <w:szCs w:val="24"/>
                <w:lang w:val="en-US" w:eastAsia="et-EE"/>
                <w14:ligatures w14:val="none"/>
              </w:rPr>
              <w:t>that has signed the grant</w:t>
            </w:r>
            <w:r w:rsidRPr="00761D3E">
              <w:rPr>
                <w:rFonts w:ascii="Times New Roman" w:eastAsia="Times New Roman" w:hAnsi="Times New Roman" w:cs="Times New Roman"/>
                <w:kern w:val="0"/>
                <w:sz w:val="24"/>
                <w:szCs w:val="24"/>
                <w:lang w:eastAsia="et-EE"/>
                <w14:ligatures w14:val="none"/>
              </w:rPr>
              <w:t xml:space="preserve"> </w:t>
            </w:r>
            <w:r w:rsidRPr="00761D3E">
              <w:rPr>
                <w:rFonts w:ascii="Times New Roman" w:eastAsia="Times New Roman" w:hAnsi="Times New Roman" w:cs="Times New Roman"/>
                <w:kern w:val="0"/>
                <w:sz w:val="24"/>
                <w:szCs w:val="24"/>
                <w:lang w:val="en-US" w:eastAsia="et-EE"/>
                <w14:ligatures w14:val="none"/>
              </w:rPr>
              <w:t>agreement with EIS</w:t>
            </w:r>
            <w:r w:rsidR="003974CA" w:rsidRPr="00761D3E">
              <w:rPr>
                <w:rFonts w:ascii="Times New Roman" w:eastAsia="Times New Roman" w:hAnsi="Times New Roman" w:cs="Times New Roman"/>
                <w:kern w:val="0"/>
                <w:sz w:val="24"/>
                <w:szCs w:val="24"/>
                <w:lang w:val="en-US" w:eastAsia="et-EE"/>
                <w14:ligatures w14:val="none"/>
              </w:rPr>
              <w:t>)</w:t>
            </w:r>
            <w:r w:rsidRPr="00761D3E">
              <w:rPr>
                <w:rFonts w:ascii="Times New Roman" w:eastAsia="Times New Roman" w:hAnsi="Times New Roman" w:cs="Times New Roman"/>
                <w:kern w:val="0"/>
                <w:sz w:val="24"/>
                <w:szCs w:val="24"/>
                <w:lang w:val="en-US" w:eastAsia="et-EE"/>
                <w14:ligatures w14:val="none"/>
              </w:rPr>
              <w:t xml:space="preserve"> and construction company) ensures transparency and compliance with the support conditions, providing a clear framework for the </w:t>
            </w:r>
            <w:r w:rsidRPr="00761D3E">
              <w:rPr>
                <w:rFonts w:ascii="Times New Roman" w:eastAsia="Times New Roman" w:hAnsi="Times New Roman" w:cs="Times New Roman"/>
                <w:kern w:val="0"/>
                <w:sz w:val="24"/>
                <w:szCs w:val="24"/>
                <w:lang w:val="en-US" w:eastAsia="et-EE"/>
                <w14:ligatures w14:val="none"/>
              </w:rPr>
              <w:lastRenderedPageBreak/>
              <w:t>procurement and execution of reconstruction works within the scope of the operation.</w:t>
            </w:r>
          </w:p>
          <w:p w14:paraId="63A83B05" w14:textId="77777777" w:rsidR="008E74C2" w:rsidRPr="00761D3E" w:rsidRDefault="008E74C2" w:rsidP="00A64A8A">
            <w:pPr>
              <w:jc w:val="both"/>
              <w:rPr>
                <w:rFonts w:ascii="Times New Roman" w:eastAsia="Times New Roman" w:hAnsi="Times New Roman" w:cs="Times New Roman"/>
                <w:b/>
                <w:bCs/>
                <w:kern w:val="0"/>
                <w:sz w:val="24"/>
                <w:szCs w:val="24"/>
                <w:lang w:val="en-US" w:eastAsia="et-EE"/>
                <w14:ligatures w14:val="none"/>
              </w:rPr>
            </w:pPr>
          </w:p>
          <w:p w14:paraId="68F3A443" w14:textId="0E010435" w:rsidR="008E74C2" w:rsidRPr="00761D3E" w:rsidRDefault="0070711E" w:rsidP="00A64A8A">
            <w:pPr>
              <w:jc w:val="both"/>
              <w:rPr>
                <w:rFonts w:ascii="Times New Roman" w:eastAsia="Times New Roman" w:hAnsi="Times New Roman" w:cs="Times New Roman"/>
                <w:kern w:val="0"/>
                <w:sz w:val="24"/>
                <w:szCs w:val="24"/>
                <w:lang w:val="en-US" w:eastAsia="et-EE"/>
                <w14:ligatures w14:val="none"/>
              </w:rPr>
            </w:pPr>
            <w:r w:rsidRPr="00761D3E">
              <w:rPr>
                <w:rFonts w:ascii="Times New Roman" w:eastAsia="Times New Roman" w:hAnsi="Times New Roman" w:cs="Times New Roman"/>
                <w:kern w:val="0"/>
                <w:sz w:val="24"/>
                <w:szCs w:val="24"/>
                <w:lang w:val="en-US" w:eastAsia="et-EE"/>
                <w14:ligatures w14:val="none"/>
              </w:rPr>
              <w:t xml:space="preserve">Enhancing the (pre-) and post-monitoring of purchases by non-contracting authorities. </w:t>
            </w:r>
            <w:r w:rsidR="007A0E4E">
              <w:rPr>
                <w:rFonts w:ascii="Times New Roman" w:eastAsia="Times New Roman" w:hAnsi="Times New Roman" w:cs="Times New Roman"/>
                <w:kern w:val="0"/>
                <w:sz w:val="24"/>
                <w:szCs w:val="24"/>
                <w:lang w:val="en-US" w:eastAsia="et-EE"/>
                <w14:ligatures w14:val="none"/>
              </w:rPr>
              <w:t>EIS</w:t>
            </w:r>
            <w:r w:rsidRPr="00761D3E">
              <w:rPr>
                <w:rFonts w:ascii="Times New Roman" w:eastAsia="Times New Roman" w:hAnsi="Times New Roman" w:cs="Times New Roman"/>
                <w:kern w:val="0"/>
                <w:sz w:val="24"/>
                <w:szCs w:val="24"/>
                <w:lang w:val="en-US" w:eastAsia="et-EE"/>
                <w14:ligatures w14:val="none"/>
              </w:rPr>
              <w:t xml:space="preserve"> already </w:t>
            </w:r>
            <w:proofErr w:type="gramStart"/>
            <w:r w:rsidRPr="00761D3E">
              <w:rPr>
                <w:rFonts w:ascii="Times New Roman" w:eastAsia="Times New Roman" w:hAnsi="Times New Roman" w:cs="Times New Roman"/>
                <w:kern w:val="0"/>
                <w:sz w:val="24"/>
                <w:szCs w:val="24"/>
                <w:lang w:val="en-US" w:eastAsia="et-EE"/>
                <w14:ligatures w14:val="none"/>
              </w:rPr>
              <w:t>applies</w:t>
            </w:r>
            <w:proofErr w:type="gramEnd"/>
            <w:r w:rsidRPr="00761D3E">
              <w:rPr>
                <w:rFonts w:ascii="Times New Roman" w:eastAsia="Times New Roman" w:hAnsi="Times New Roman" w:cs="Times New Roman"/>
                <w:kern w:val="0"/>
                <w:sz w:val="24"/>
                <w:szCs w:val="24"/>
                <w:lang w:val="en-US" w:eastAsia="et-EE"/>
                <w14:ligatures w14:val="none"/>
              </w:rPr>
              <w:t xml:space="preserve"> a practice where procurement procedure monitoring is conducted by qualified staff from the Supervision and Compliance Unit (SCU). Monitoring is carried out on an ongoing basis, and project- and procurement-specific information is added to the SFOS system.</w:t>
            </w:r>
          </w:p>
        </w:tc>
        <w:tc>
          <w:tcPr>
            <w:tcW w:w="4531" w:type="dxa"/>
          </w:tcPr>
          <w:p w14:paraId="67C696D6" w14:textId="29C3454E" w:rsidR="0037489F" w:rsidRPr="007114C4" w:rsidRDefault="0037489F" w:rsidP="00A64A8A">
            <w:pPr>
              <w:jc w:val="both"/>
              <w:rPr>
                <w:rFonts w:ascii="Times New Roman" w:eastAsia="Times New Roman" w:hAnsi="Times New Roman" w:cs="Times New Roman"/>
                <w:b/>
                <w:bCs/>
                <w:kern w:val="0"/>
                <w:sz w:val="24"/>
                <w:szCs w:val="24"/>
                <w:lang w:eastAsia="et-EE"/>
                <w14:ligatures w14:val="none"/>
              </w:rPr>
            </w:pPr>
            <w:r w:rsidRPr="0037489F">
              <w:rPr>
                <w:rFonts w:ascii="Times New Roman" w:eastAsia="Times New Roman" w:hAnsi="Times New Roman" w:cs="Times New Roman"/>
                <w:b/>
                <w:bCs/>
                <w:kern w:val="0"/>
                <w:sz w:val="24"/>
                <w:szCs w:val="24"/>
                <w:lang w:eastAsia="et-EE"/>
                <w14:ligatures w14:val="none"/>
              </w:rPr>
              <w:lastRenderedPageBreak/>
              <w:t xml:space="preserve">Ostumenetluse </w:t>
            </w:r>
            <w:r w:rsidRPr="007114C4">
              <w:rPr>
                <w:rFonts w:ascii="Times New Roman" w:eastAsia="Times New Roman" w:hAnsi="Times New Roman" w:cs="Times New Roman"/>
                <w:b/>
                <w:bCs/>
                <w:kern w:val="0"/>
                <w:sz w:val="24"/>
                <w:szCs w:val="24"/>
                <w:lang w:eastAsia="et-EE"/>
                <w14:ligatures w14:val="none"/>
              </w:rPr>
              <w:t>protsess:</w:t>
            </w:r>
          </w:p>
          <w:p w14:paraId="27ACC30B" w14:textId="77777777" w:rsidR="0037489F" w:rsidRPr="007114C4" w:rsidRDefault="0037489F" w:rsidP="00A64A8A">
            <w:pPr>
              <w:jc w:val="both"/>
              <w:rPr>
                <w:rFonts w:ascii="Times New Roman" w:eastAsia="Times New Roman" w:hAnsi="Times New Roman" w:cs="Times New Roman"/>
                <w:kern w:val="0"/>
                <w:sz w:val="24"/>
                <w:szCs w:val="24"/>
                <w:lang w:eastAsia="et-EE"/>
                <w14:ligatures w14:val="none"/>
              </w:rPr>
            </w:pPr>
          </w:p>
          <w:p w14:paraId="421471E6" w14:textId="78204F78" w:rsidR="0037489F" w:rsidRPr="0037489F" w:rsidRDefault="0037489F" w:rsidP="00A64A8A">
            <w:pPr>
              <w:jc w:val="both"/>
              <w:rPr>
                <w:rFonts w:ascii="Times New Roman" w:eastAsia="Times New Roman" w:hAnsi="Times New Roman" w:cs="Times New Roman"/>
                <w:kern w:val="0"/>
                <w:sz w:val="24"/>
                <w:szCs w:val="24"/>
                <w:lang w:eastAsia="et-EE"/>
                <w14:ligatures w14:val="none"/>
              </w:rPr>
            </w:pPr>
            <w:r w:rsidRPr="007114C4">
              <w:rPr>
                <w:rFonts w:ascii="Times New Roman" w:eastAsia="Times New Roman" w:hAnsi="Times New Roman" w:cs="Times New Roman"/>
                <w:kern w:val="0"/>
                <w:sz w:val="24"/>
                <w:szCs w:val="24"/>
                <w:lang w:eastAsia="et-EE"/>
                <w14:ligatures w14:val="none"/>
              </w:rPr>
              <w:t xml:space="preserve">Toetuse saaja poolt rekonstrueerimistööde </w:t>
            </w:r>
            <w:r w:rsidRPr="0037489F">
              <w:rPr>
                <w:rFonts w:ascii="Times New Roman" w:eastAsia="Times New Roman" w:hAnsi="Times New Roman" w:cs="Times New Roman"/>
                <w:kern w:val="0"/>
                <w:sz w:val="24"/>
                <w:szCs w:val="24"/>
                <w:lang w:eastAsia="et-EE"/>
                <w14:ligatures w14:val="none"/>
              </w:rPr>
              <w:t xml:space="preserve">ostumenetluse protsess toimub </w:t>
            </w:r>
            <w:r>
              <w:rPr>
                <w:rFonts w:ascii="Times New Roman" w:eastAsia="Times New Roman" w:hAnsi="Times New Roman" w:cs="Times New Roman"/>
                <w:kern w:val="0"/>
                <w:sz w:val="24"/>
                <w:szCs w:val="24"/>
                <w:lang w:eastAsia="et-EE"/>
                <w14:ligatures w14:val="none"/>
              </w:rPr>
              <w:t>läbi Riigihangete Registri (</w:t>
            </w:r>
            <w:hyperlink r:id="rId24" w:anchor="/" w:history="1">
              <w:r w:rsidRPr="00761D3E">
                <w:rPr>
                  <w:rStyle w:val="Hperlink"/>
                  <w:rFonts w:ascii="Times New Roman" w:eastAsia="Times New Roman" w:hAnsi="Times New Roman" w:cs="Times New Roman"/>
                  <w:kern w:val="0"/>
                  <w:sz w:val="24"/>
                  <w:szCs w:val="24"/>
                  <w:lang w:eastAsia="et-EE"/>
                  <w14:ligatures w14:val="none"/>
                </w:rPr>
                <w:t>RHR</w:t>
              </w:r>
            </w:hyperlink>
            <w:r>
              <w:rPr>
                <w:rFonts w:ascii="Times New Roman" w:eastAsia="Times New Roman" w:hAnsi="Times New Roman" w:cs="Times New Roman"/>
                <w:kern w:val="0"/>
                <w:sz w:val="24"/>
                <w:szCs w:val="24"/>
                <w:lang w:eastAsia="et-EE"/>
                <w14:ligatures w14:val="none"/>
              </w:rPr>
              <w:t>)</w:t>
            </w:r>
            <w:r w:rsidR="00D11246">
              <w:rPr>
                <w:rFonts w:ascii="Times New Roman" w:eastAsia="Times New Roman" w:hAnsi="Times New Roman" w:cs="Times New Roman"/>
                <w:kern w:val="0"/>
                <w:sz w:val="24"/>
                <w:szCs w:val="24"/>
                <w:lang w:eastAsia="et-EE"/>
                <w14:ligatures w14:val="none"/>
              </w:rPr>
              <w:t>.</w:t>
            </w:r>
            <w:r>
              <w:rPr>
                <w:rFonts w:ascii="Times New Roman" w:eastAsia="Times New Roman" w:hAnsi="Times New Roman" w:cs="Times New Roman"/>
                <w:kern w:val="0"/>
                <w:sz w:val="24"/>
                <w:szCs w:val="24"/>
                <w:lang w:eastAsia="et-EE"/>
                <w14:ligatures w14:val="none"/>
              </w:rPr>
              <w:t xml:space="preserve"> Rekonstrueerimistööde tellimine peab vastama </w:t>
            </w:r>
            <w:r w:rsidR="007114C4" w:rsidRPr="007114C4">
              <w:rPr>
                <w:rFonts w:ascii="Times New Roman" w:eastAsia="Times New Roman" w:hAnsi="Times New Roman" w:cs="Times New Roman"/>
                <w:kern w:val="0"/>
                <w:sz w:val="24"/>
                <w:szCs w:val="24"/>
                <w:lang w:eastAsia="et-EE"/>
                <w14:ligatures w14:val="none"/>
              </w:rPr>
              <w:t>majandus- ja taristuministri</w:t>
            </w:r>
            <w:r w:rsidR="007114C4">
              <w:rPr>
                <w:rFonts w:ascii="Times New Roman" w:eastAsia="Times New Roman" w:hAnsi="Times New Roman" w:cs="Times New Roman"/>
                <w:kern w:val="0"/>
                <w:sz w:val="24"/>
                <w:szCs w:val="24"/>
                <w:lang w:eastAsia="et-EE"/>
                <w14:ligatures w14:val="none"/>
              </w:rPr>
              <w:t xml:space="preserve"> määruse nr 13 </w:t>
            </w:r>
            <w:hyperlink r:id="rId25" w:history="1">
              <w:r w:rsidR="007114C4" w:rsidRPr="00761D3E">
                <w:rPr>
                  <w:rStyle w:val="Hperlink"/>
                  <w:rFonts w:ascii="Times New Roman" w:eastAsia="Times New Roman" w:hAnsi="Times New Roman" w:cs="Times New Roman"/>
                  <w:kern w:val="0"/>
                  <w:sz w:val="24"/>
                  <w:szCs w:val="24"/>
                  <w:lang w:eastAsia="et-EE"/>
                  <w14:ligatures w14:val="none"/>
                </w:rPr>
                <w:t>lisa 1</w:t>
              </w:r>
            </w:hyperlink>
            <w:r w:rsidR="007114C4">
              <w:rPr>
                <w:rFonts w:ascii="Times New Roman" w:eastAsia="Times New Roman" w:hAnsi="Times New Roman" w:cs="Times New Roman"/>
                <w:kern w:val="0"/>
                <w:sz w:val="24"/>
                <w:szCs w:val="24"/>
                <w:lang w:eastAsia="et-EE"/>
                <w14:ligatures w14:val="none"/>
              </w:rPr>
              <w:t xml:space="preserve"> toodule. Lisas on välja toodud ostumenetluse nõuded, mida toetuse saajad peavad järgima.</w:t>
            </w:r>
          </w:p>
          <w:p w14:paraId="19539C8E" w14:textId="77777777" w:rsidR="0037489F" w:rsidRDefault="0037489F" w:rsidP="00A64A8A">
            <w:pPr>
              <w:jc w:val="both"/>
              <w:rPr>
                <w:rFonts w:ascii="Times New Roman" w:eastAsia="Times New Roman" w:hAnsi="Times New Roman" w:cs="Times New Roman"/>
                <w:color w:val="156082" w:themeColor="accent1"/>
                <w:kern w:val="0"/>
                <w:sz w:val="24"/>
                <w:szCs w:val="24"/>
                <w:lang w:eastAsia="et-EE"/>
                <w14:ligatures w14:val="none"/>
              </w:rPr>
            </w:pPr>
          </w:p>
          <w:p w14:paraId="6D25FF6C" w14:textId="77777777" w:rsidR="00357EEA" w:rsidRPr="00761D3E" w:rsidRDefault="00357EEA" w:rsidP="00A64A8A">
            <w:pPr>
              <w:jc w:val="both"/>
              <w:rPr>
                <w:rFonts w:ascii="Times New Roman" w:eastAsia="Times New Roman" w:hAnsi="Times New Roman" w:cs="Times New Roman"/>
                <w:kern w:val="0"/>
                <w:sz w:val="24"/>
                <w:szCs w:val="24"/>
                <w:lang w:eastAsia="et-EE"/>
                <w14:ligatures w14:val="none"/>
              </w:rPr>
            </w:pPr>
          </w:p>
          <w:p w14:paraId="656E268D" w14:textId="3EB922B7" w:rsidR="007B09F8" w:rsidRPr="00761D3E" w:rsidRDefault="007B09F8" w:rsidP="00A64A8A">
            <w:pPr>
              <w:jc w:val="both"/>
              <w:rPr>
                <w:rFonts w:ascii="Times New Roman" w:eastAsia="Times New Roman" w:hAnsi="Times New Roman" w:cs="Times New Roman"/>
                <w:kern w:val="0"/>
                <w:sz w:val="24"/>
                <w:szCs w:val="24"/>
                <w:lang w:eastAsia="et-EE"/>
                <w14:ligatures w14:val="none"/>
              </w:rPr>
            </w:pPr>
            <w:r w:rsidRPr="00761D3E">
              <w:rPr>
                <w:rFonts w:ascii="Times New Roman" w:eastAsia="Times New Roman" w:hAnsi="Times New Roman" w:cs="Times New Roman"/>
                <w:kern w:val="0"/>
                <w:sz w:val="24"/>
                <w:szCs w:val="24"/>
                <w:lang w:eastAsia="et-EE"/>
                <w14:ligatures w14:val="none"/>
              </w:rPr>
              <w:t xml:space="preserve">Täpsustatud on toetuse saaja ostumenetluse tingimusi selliselt, et ei oleks üleliigset tõlgendamisruumi. </w:t>
            </w:r>
            <w:r w:rsidR="00D935A5" w:rsidRPr="00761D3E">
              <w:rPr>
                <w:rFonts w:ascii="Times New Roman" w:eastAsia="Times New Roman" w:hAnsi="Times New Roman" w:cs="Times New Roman"/>
                <w:kern w:val="0"/>
                <w:sz w:val="24"/>
                <w:szCs w:val="24"/>
                <w:lang w:eastAsia="et-EE"/>
                <w14:ligatures w14:val="none"/>
              </w:rPr>
              <w:t>Määruse l</w:t>
            </w:r>
            <w:r w:rsidRPr="00761D3E">
              <w:rPr>
                <w:rFonts w:ascii="Times New Roman" w:eastAsia="Times New Roman" w:hAnsi="Times New Roman" w:cs="Times New Roman"/>
                <w:kern w:val="0"/>
                <w:sz w:val="24"/>
                <w:szCs w:val="24"/>
                <w:lang w:eastAsia="et-EE"/>
                <w14:ligatures w14:val="none"/>
              </w:rPr>
              <w:t xml:space="preserve">isas 1  on täpsustatud ostumenetluses toetuse saajale kohalduvaid üldnõudeid, sh tegutsemist olukordades kus pakkumusega koos ei ole koheselt esitatud kõiki nõutud dokumente. Lisaks on täpsustatud kvalifitseerimistingimusi. </w:t>
            </w:r>
          </w:p>
          <w:p w14:paraId="52CB6A1F" w14:textId="77777777" w:rsidR="007B09F8" w:rsidRPr="00761D3E" w:rsidRDefault="007B09F8" w:rsidP="00A64A8A">
            <w:pPr>
              <w:jc w:val="both"/>
              <w:rPr>
                <w:rFonts w:ascii="Times New Roman" w:eastAsia="Times New Roman" w:hAnsi="Times New Roman" w:cs="Times New Roman"/>
                <w:kern w:val="0"/>
                <w:sz w:val="24"/>
                <w:szCs w:val="24"/>
                <w:lang w:eastAsia="et-EE"/>
                <w14:ligatures w14:val="none"/>
              </w:rPr>
            </w:pPr>
          </w:p>
          <w:p w14:paraId="187D513B" w14:textId="77777777" w:rsidR="00357EEA" w:rsidRPr="00761D3E" w:rsidRDefault="00357EEA" w:rsidP="00A64A8A">
            <w:pPr>
              <w:jc w:val="both"/>
              <w:rPr>
                <w:rFonts w:ascii="Times New Roman" w:eastAsia="Times New Roman" w:hAnsi="Times New Roman" w:cs="Times New Roman"/>
                <w:kern w:val="0"/>
                <w:sz w:val="24"/>
                <w:szCs w:val="24"/>
                <w:lang w:eastAsia="et-EE"/>
                <w14:ligatures w14:val="none"/>
              </w:rPr>
            </w:pPr>
          </w:p>
          <w:p w14:paraId="525D1B11" w14:textId="77777777" w:rsidR="00357EEA" w:rsidRPr="00761D3E" w:rsidRDefault="00357EEA" w:rsidP="00A64A8A">
            <w:pPr>
              <w:jc w:val="both"/>
              <w:rPr>
                <w:rFonts w:ascii="Times New Roman" w:eastAsia="Times New Roman" w:hAnsi="Times New Roman" w:cs="Times New Roman"/>
                <w:kern w:val="0"/>
                <w:sz w:val="24"/>
                <w:szCs w:val="24"/>
                <w:lang w:eastAsia="et-EE"/>
                <w14:ligatures w14:val="none"/>
              </w:rPr>
            </w:pPr>
          </w:p>
          <w:p w14:paraId="1D201FD1" w14:textId="58E438FC" w:rsidR="007B09F8" w:rsidRPr="00761D3E" w:rsidRDefault="007B09F8" w:rsidP="00A64A8A">
            <w:pPr>
              <w:jc w:val="both"/>
              <w:rPr>
                <w:rFonts w:ascii="Times New Roman" w:eastAsia="Times New Roman" w:hAnsi="Times New Roman" w:cs="Times New Roman"/>
                <w:kern w:val="0"/>
                <w:sz w:val="24"/>
                <w:szCs w:val="24"/>
                <w:lang w:eastAsia="et-EE"/>
                <w14:ligatures w14:val="none"/>
              </w:rPr>
            </w:pPr>
            <w:r w:rsidRPr="00761D3E">
              <w:rPr>
                <w:rFonts w:ascii="Times New Roman" w:eastAsia="Times New Roman" w:hAnsi="Times New Roman" w:cs="Times New Roman"/>
                <w:kern w:val="0"/>
                <w:sz w:val="24"/>
                <w:szCs w:val="24"/>
                <w:lang w:eastAsia="et-EE"/>
                <w14:ligatures w14:val="none"/>
              </w:rPr>
              <w:t xml:space="preserve">Määruse Lisa 1 p 1.15 järgnevas sõnastuses: „Eduka pakkujaga sõlmitakse leping samadel tingimustel, mis on avaldatud toetuse saaja ostus. Toetuse saaja peab kontrollima ja tagama kogu lepingu täitmise perioodi, et ostumenetluses edukale pakkujale ettenähtud kohustuste täitmine oleks tähtaegne ja vastaks ostumenetluses ja lepingus avaldatud ning sätestatud tingimustele. Lepingu muutmine on lubatav üksnes juhul, kui selleks esineb õigusaktides toodud alus.“  </w:t>
            </w:r>
          </w:p>
          <w:p w14:paraId="32B740BE" w14:textId="77777777" w:rsidR="007B09F8" w:rsidRPr="00761D3E" w:rsidRDefault="007B09F8" w:rsidP="00A64A8A">
            <w:pPr>
              <w:jc w:val="both"/>
              <w:rPr>
                <w:rFonts w:ascii="Times New Roman" w:eastAsia="Times New Roman" w:hAnsi="Times New Roman" w:cs="Times New Roman"/>
                <w:kern w:val="0"/>
                <w:sz w:val="24"/>
                <w:szCs w:val="24"/>
                <w:lang w:eastAsia="et-EE"/>
                <w14:ligatures w14:val="none"/>
              </w:rPr>
            </w:pPr>
          </w:p>
          <w:p w14:paraId="4973D3C0" w14:textId="77777777" w:rsidR="00357EEA" w:rsidRPr="00761D3E" w:rsidRDefault="00357EEA" w:rsidP="00A64A8A">
            <w:pPr>
              <w:jc w:val="both"/>
              <w:rPr>
                <w:rFonts w:ascii="Times New Roman" w:eastAsia="Times New Roman" w:hAnsi="Times New Roman" w:cs="Times New Roman"/>
                <w:kern w:val="0"/>
                <w:sz w:val="24"/>
                <w:szCs w:val="24"/>
                <w:lang w:eastAsia="et-EE"/>
                <w14:ligatures w14:val="none"/>
              </w:rPr>
            </w:pPr>
          </w:p>
          <w:p w14:paraId="41438FA9" w14:textId="77777777" w:rsidR="00357EEA" w:rsidRPr="00761D3E" w:rsidRDefault="00357EEA" w:rsidP="00A64A8A">
            <w:pPr>
              <w:jc w:val="both"/>
              <w:rPr>
                <w:rFonts w:ascii="Times New Roman" w:eastAsia="Times New Roman" w:hAnsi="Times New Roman" w:cs="Times New Roman"/>
                <w:kern w:val="0"/>
                <w:sz w:val="24"/>
                <w:szCs w:val="24"/>
                <w:lang w:eastAsia="et-EE"/>
                <w14:ligatures w14:val="none"/>
              </w:rPr>
            </w:pPr>
          </w:p>
          <w:p w14:paraId="6FB6CCB2" w14:textId="77777777" w:rsidR="00357EEA" w:rsidRPr="00761D3E" w:rsidRDefault="00357EEA" w:rsidP="00A64A8A">
            <w:pPr>
              <w:jc w:val="both"/>
              <w:rPr>
                <w:rFonts w:ascii="Times New Roman" w:eastAsia="Times New Roman" w:hAnsi="Times New Roman" w:cs="Times New Roman"/>
                <w:kern w:val="0"/>
                <w:sz w:val="24"/>
                <w:szCs w:val="24"/>
                <w:lang w:eastAsia="et-EE"/>
                <w14:ligatures w14:val="none"/>
              </w:rPr>
            </w:pPr>
          </w:p>
          <w:p w14:paraId="6D294149" w14:textId="77777777" w:rsidR="00761D3E" w:rsidRPr="00761D3E" w:rsidRDefault="00761D3E" w:rsidP="00A64A8A">
            <w:pPr>
              <w:jc w:val="both"/>
              <w:rPr>
                <w:rFonts w:ascii="Times New Roman" w:eastAsia="Times New Roman" w:hAnsi="Times New Roman" w:cs="Times New Roman"/>
                <w:kern w:val="0"/>
                <w:sz w:val="24"/>
                <w:szCs w:val="24"/>
                <w:lang w:eastAsia="et-EE"/>
                <w14:ligatures w14:val="none"/>
              </w:rPr>
            </w:pPr>
          </w:p>
          <w:p w14:paraId="00A00C16" w14:textId="580B2FCE" w:rsidR="002353E0" w:rsidRPr="00761D3E" w:rsidRDefault="007B09F8" w:rsidP="00A64A8A">
            <w:pPr>
              <w:jc w:val="both"/>
              <w:rPr>
                <w:rFonts w:ascii="Times New Roman" w:eastAsia="Times New Roman" w:hAnsi="Times New Roman" w:cs="Times New Roman"/>
                <w:kern w:val="0"/>
                <w:sz w:val="24"/>
                <w:szCs w:val="24"/>
                <w:lang w:eastAsia="et-EE"/>
                <w14:ligatures w14:val="none"/>
              </w:rPr>
            </w:pPr>
            <w:r w:rsidRPr="00761D3E">
              <w:rPr>
                <w:rFonts w:ascii="Times New Roman" w:eastAsia="Times New Roman" w:hAnsi="Times New Roman" w:cs="Times New Roman"/>
                <w:kern w:val="0"/>
                <w:sz w:val="24"/>
                <w:szCs w:val="24"/>
                <w:lang w:eastAsia="et-EE"/>
                <w14:ligatures w14:val="none"/>
              </w:rPr>
              <w:t>Lisaks on välja töötatud tehnilise konsultandi teenuse osas ühikuhinna metoodika</w:t>
            </w:r>
            <w:r w:rsidR="00ED3EC7">
              <w:rPr>
                <w:rFonts w:ascii="Times New Roman" w:eastAsia="Times New Roman" w:hAnsi="Times New Roman" w:cs="Times New Roman"/>
                <w:kern w:val="0"/>
                <w:sz w:val="24"/>
                <w:szCs w:val="24"/>
                <w:lang w:eastAsia="et-EE"/>
                <w14:ligatures w14:val="none"/>
              </w:rPr>
              <w:t>, t</w:t>
            </w:r>
            <w:r w:rsidR="00D96D49">
              <w:rPr>
                <w:rFonts w:ascii="Times New Roman" w:eastAsia="Times New Roman" w:hAnsi="Times New Roman" w:cs="Times New Roman"/>
                <w:kern w:val="0"/>
                <w:sz w:val="24"/>
                <w:szCs w:val="24"/>
                <w:lang w:eastAsia="et-EE"/>
                <w14:ligatures w14:val="none"/>
              </w:rPr>
              <w:t xml:space="preserve">agamaks </w:t>
            </w:r>
            <w:r w:rsidR="000F04AB">
              <w:rPr>
                <w:rFonts w:ascii="Times New Roman" w:eastAsia="Times New Roman" w:hAnsi="Times New Roman" w:cs="Times New Roman"/>
                <w:kern w:val="0"/>
                <w:sz w:val="24"/>
                <w:szCs w:val="24"/>
                <w:lang w:eastAsia="et-EE"/>
                <w14:ligatures w14:val="none"/>
              </w:rPr>
              <w:t xml:space="preserve">toetusest makstavate vahendite </w:t>
            </w:r>
            <w:r w:rsidR="00D96D49">
              <w:rPr>
                <w:rFonts w:ascii="Times New Roman" w:eastAsia="Times New Roman" w:hAnsi="Times New Roman" w:cs="Times New Roman"/>
                <w:kern w:val="0"/>
                <w:sz w:val="24"/>
                <w:szCs w:val="24"/>
                <w:lang w:eastAsia="et-EE"/>
                <w14:ligatures w14:val="none"/>
              </w:rPr>
              <w:t xml:space="preserve">õiglast </w:t>
            </w:r>
            <w:r w:rsidR="000F04AB">
              <w:rPr>
                <w:rFonts w:ascii="Times New Roman" w:eastAsia="Times New Roman" w:hAnsi="Times New Roman" w:cs="Times New Roman"/>
                <w:kern w:val="0"/>
                <w:sz w:val="24"/>
                <w:szCs w:val="24"/>
                <w:lang w:eastAsia="et-EE"/>
                <w14:ligatures w14:val="none"/>
              </w:rPr>
              <w:t xml:space="preserve">mahtu ning </w:t>
            </w:r>
            <w:r w:rsidR="00D42B8C">
              <w:rPr>
                <w:rFonts w:ascii="Times New Roman" w:eastAsia="Times New Roman" w:hAnsi="Times New Roman" w:cs="Times New Roman"/>
                <w:kern w:val="0"/>
                <w:sz w:val="24"/>
                <w:szCs w:val="24"/>
                <w:lang w:eastAsia="et-EE"/>
                <w14:ligatures w14:val="none"/>
              </w:rPr>
              <w:t>elimineerida</w:t>
            </w:r>
            <w:r w:rsidR="00ED3EC7">
              <w:rPr>
                <w:rFonts w:ascii="Times New Roman" w:eastAsia="Times New Roman" w:hAnsi="Times New Roman" w:cs="Times New Roman"/>
                <w:kern w:val="0"/>
                <w:sz w:val="24"/>
                <w:szCs w:val="24"/>
                <w:lang w:eastAsia="et-EE"/>
                <w14:ligatures w14:val="none"/>
              </w:rPr>
              <w:t xml:space="preserve"> võimalus</w:t>
            </w:r>
            <w:r w:rsidR="00D42B8C">
              <w:rPr>
                <w:rFonts w:ascii="Times New Roman" w:eastAsia="Times New Roman" w:hAnsi="Times New Roman" w:cs="Times New Roman"/>
                <w:kern w:val="0"/>
                <w:sz w:val="24"/>
                <w:szCs w:val="24"/>
                <w:lang w:eastAsia="et-EE"/>
                <w14:ligatures w14:val="none"/>
              </w:rPr>
              <w:t xml:space="preserve"> hinna </w:t>
            </w:r>
            <w:proofErr w:type="spellStart"/>
            <w:r w:rsidR="00D42B8C">
              <w:rPr>
                <w:rFonts w:ascii="Times New Roman" w:eastAsia="Times New Roman" w:hAnsi="Times New Roman" w:cs="Times New Roman"/>
                <w:kern w:val="0"/>
                <w:sz w:val="24"/>
                <w:szCs w:val="24"/>
                <w:lang w:eastAsia="et-EE"/>
                <w14:ligatures w14:val="none"/>
              </w:rPr>
              <w:t>ülepaisutam</w:t>
            </w:r>
            <w:r w:rsidR="00ED3EC7">
              <w:rPr>
                <w:rFonts w:ascii="Times New Roman" w:eastAsia="Times New Roman" w:hAnsi="Times New Roman" w:cs="Times New Roman"/>
                <w:kern w:val="0"/>
                <w:sz w:val="24"/>
                <w:szCs w:val="24"/>
                <w:lang w:eastAsia="et-EE"/>
                <w14:ligatures w14:val="none"/>
              </w:rPr>
              <w:t>iseks</w:t>
            </w:r>
            <w:proofErr w:type="spellEnd"/>
            <w:r w:rsidR="00ED3EC7">
              <w:rPr>
                <w:rFonts w:ascii="Times New Roman" w:eastAsia="Times New Roman" w:hAnsi="Times New Roman" w:cs="Times New Roman"/>
                <w:kern w:val="0"/>
                <w:sz w:val="24"/>
                <w:szCs w:val="24"/>
                <w:lang w:eastAsia="et-EE"/>
                <w14:ligatures w14:val="none"/>
              </w:rPr>
              <w:t xml:space="preserve"> toetuse</w:t>
            </w:r>
            <w:r w:rsidR="00D42B8C">
              <w:rPr>
                <w:rFonts w:ascii="Times New Roman" w:eastAsia="Times New Roman" w:hAnsi="Times New Roman" w:cs="Times New Roman"/>
                <w:kern w:val="0"/>
                <w:sz w:val="24"/>
                <w:szCs w:val="24"/>
                <w:lang w:eastAsia="et-EE"/>
                <w14:ligatures w14:val="none"/>
              </w:rPr>
              <w:t xml:space="preserve"> taotlemisel</w:t>
            </w:r>
            <w:r w:rsidR="00D96D49">
              <w:rPr>
                <w:rFonts w:ascii="Times New Roman" w:eastAsia="Times New Roman" w:hAnsi="Times New Roman" w:cs="Times New Roman"/>
                <w:kern w:val="0"/>
                <w:sz w:val="24"/>
                <w:szCs w:val="24"/>
                <w:lang w:eastAsia="et-EE"/>
                <w14:ligatures w14:val="none"/>
              </w:rPr>
              <w:t xml:space="preserve">. </w:t>
            </w:r>
          </w:p>
          <w:p w14:paraId="6AD7D60F" w14:textId="77777777" w:rsidR="007114C4" w:rsidRDefault="007114C4" w:rsidP="00A64A8A">
            <w:pPr>
              <w:jc w:val="both"/>
              <w:rPr>
                <w:rFonts w:ascii="Times New Roman" w:eastAsia="Times New Roman" w:hAnsi="Times New Roman" w:cs="Times New Roman"/>
                <w:color w:val="156082" w:themeColor="accent1"/>
                <w:kern w:val="0"/>
                <w:sz w:val="24"/>
                <w:szCs w:val="24"/>
                <w:lang w:eastAsia="et-EE"/>
                <w14:ligatures w14:val="none"/>
              </w:rPr>
            </w:pPr>
          </w:p>
          <w:p w14:paraId="08F230E6" w14:textId="77777777" w:rsidR="008D155A" w:rsidRDefault="008D155A" w:rsidP="00A64A8A">
            <w:pPr>
              <w:jc w:val="both"/>
              <w:rPr>
                <w:rFonts w:ascii="Times New Roman" w:eastAsia="Times New Roman" w:hAnsi="Times New Roman" w:cs="Times New Roman"/>
                <w:color w:val="000000"/>
                <w:kern w:val="0"/>
                <w:sz w:val="24"/>
                <w:szCs w:val="24"/>
                <w:lang w:eastAsia="et-EE"/>
                <w14:ligatures w14:val="none"/>
              </w:rPr>
            </w:pPr>
          </w:p>
          <w:p w14:paraId="3BEB3C11" w14:textId="0BAECFF9" w:rsidR="007114C4" w:rsidRDefault="007114C4" w:rsidP="00A64A8A">
            <w:pPr>
              <w:jc w:val="both"/>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color w:val="000000"/>
                <w:kern w:val="0"/>
                <w:sz w:val="24"/>
                <w:szCs w:val="24"/>
                <w:lang w:eastAsia="et-EE"/>
                <w14:ligatures w14:val="none"/>
              </w:rPr>
              <w:t>Ostumen</w:t>
            </w:r>
            <w:r w:rsidR="001F4613">
              <w:rPr>
                <w:rFonts w:ascii="Times New Roman" w:eastAsia="Times New Roman" w:hAnsi="Times New Roman" w:cs="Times New Roman"/>
                <w:color w:val="000000"/>
                <w:kern w:val="0"/>
                <w:sz w:val="24"/>
                <w:szCs w:val="24"/>
                <w:lang w:eastAsia="et-EE"/>
                <w14:ligatures w14:val="none"/>
              </w:rPr>
              <w:t>e</w:t>
            </w:r>
            <w:r>
              <w:rPr>
                <w:rFonts w:ascii="Times New Roman" w:eastAsia="Times New Roman" w:hAnsi="Times New Roman" w:cs="Times New Roman"/>
                <w:color w:val="000000"/>
                <w:kern w:val="0"/>
                <w:sz w:val="24"/>
                <w:szCs w:val="24"/>
                <w:lang w:eastAsia="et-EE"/>
                <w14:ligatures w14:val="none"/>
              </w:rPr>
              <w:t>tluse</w:t>
            </w:r>
            <w:r w:rsidRPr="007114C4">
              <w:rPr>
                <w:rFonts w:ascii="Times New Roman" w:eastAsia="Times New Roman" w:hAnsi="Times New Roman" w:cs="Times New Roman"/>
                <w:color w:val="000000"/>
                <w:kern w:val="0"/>
                <w:sz w:val="24"/>
                <w:szCs w:val="24"/>
                <w:lang w:eastAsia="et-EE"/>
                <w14:ligatures w14:val="none"/>
              </w:rPr>
              <w:t xml:space="preserve"> viib läbi elektrooniliselt RHR-i kaudu toetuse saaja, nende volitatud tehniline konsultant või EIS.</w:t>
            </w:r>
            <w:r w:rsidR="00757C60">
              <w:rPr>
                <w:rFonts w:ascii="Times New Roman" w:eastAsia="Times New Roman" w:hAnsi="Times New Roman" w:cs="Times New Roman"/>
                <w:color w:val="000000"/>
                <w:kern w:val="0"/>
                <w:sz w:val="24"/>
                <w:szCs w:val="24"/>
                <w:lang w:eastAsia="et-EE"/>
                <w14:ligatures w14:val="none"/>
              </w:rPr>
              <w:t xml:space="preserve"> </w:t>
            </w:r>
          </w:p>
          <w:p w14:paraId="31A28DD4" w14:textId="77777777" w:rsidR="00ED1E33" w:rsidRDefault="00ED1E33" w:rsidP="00A64A8A">
            <w:pPr>
              <w:jc w:val="both"/>
              <w:rPr>
                <w:rFonts w:ascii="Times New Roman" w:eastAsia="Times New Roman" w:hAnsi="Times New Roman" w:cs="Times New Roman"/>
                <w:color w:val="000000"/>
                <w:kern w:val="0"/>
                <w:sz w:val="24"/>
                <w:szCs w:val="24"/>
                <w:lang w:eastAsia="et-EE"/>
                <w14:ligatures w14:val="none"/>
              </w:rPr>
            </w:pPr>
          </w:p>
          <w:p w14:paraId="5050E314" w14:textId="77777777" w:rsidR="00C07504" w:rsidRDefault="00C07504" w:rsidP="00A64A8A">
            <w:pPr>
              <w:jc w:val="both"/>
              <w:rPr>
                <w:rFonts w:ascii="Times New Roman" w:eastAsia="Times New Roman" w:hAnsi="Times New Roman" w:cs="Times New Roman"/>
                <w:color w:val="000000"/>
                <w:kern w:val="0"/>
                <w:sz w:val="24"/>
                <w:szCs w:val="24"/>
                <w:lang w:eastAsia="et-EE"/>
                <w14:ligatures w14:val="none"/>
              </w:rPr>
            </w:pPr>
          </w:p>
          <w:p w14:paraId="7DAACCCF" w14:textId="77777777" w:rsidR="00ED1E33" w:rsidRDefault="003974CA" w:rsidP="00A64A8A">
            <w:pPr>
              <w:jc w:val="both"/>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color w:val="000000"/>
                <w:kern w:val="0"/>
                <w:sz w:val="24"/>
                <w:szCs w:val="24"/>
                <w:lang w:eastAsia="et-EE"/>
                <w14:ligatures w14:val="none"/>
              </w:rPr>
              <w:t>R</w:t>
            </w:r>
            <w:r w:rsidR="00ED1E33" w:rsidRPr="00ED1E33">
              <w:rPr>
                <w:rFonts w:ascii="Times New Roman" w:eastAsia="Times New Roman" w:hAnsi="Times New Roman" w:cs="Times New Roman"/>
                <w:color w:val="000000"/>
                <w:kern w:val="0"/>
                <w:sz w:val="24"/>
                <w:szCs w:val="24"/>
                <w:lang w:eastAsia="et-EE"/>
                <w14:ligatures w14:val="none"/>
              </w:rPr>
              <w:t xml:space="preserve">HR-i kasutamine korterelamu rekonstrueerimistöid teostava ehitusettevõtte leidmiseks (lepingu osalised on </w:t>
            </w:r>
            <w:r w:rsidR="00ED1E33">
              <w:rPr>
                <w:rFonts w:ascii="Times New Roman" w:eastAsia="Times New Roman" w:hAnsi="Times New Roman" w:cs="Times New Roman"/>
                <w:color w:val="000000"/>
                <w:kern w:val="0"/>
                <w:sz w:val="24"/>
                <w:szCs w:val="24"/>
                <w:lang w:eastAsia="et-EE"/>
                <w14:ligatures w14:val="none"/>
              </w:rPr>
              <w:t xml:space="preserve">toetust saanud </w:t>
            </w:r>
            <w:r w:rsidR="00ED1E33" w:rsidRPr="00ED1E33">
              <w:rPr>
                <w:rFonts w:ascii="Times New Roman" w:eastAsia="Times New Roman" w:hAnsi="Times New Roman" w:cs="Times New Roman"/>
                <w:color w:val="000000"/>
                <w:kern w:val="0"/>
                <w:sz w:val="24"/>
                <w:szCs w:val="24"/>
                <w:lang w:eastAsia="et-EE"/>
                <w14:ligatures w14:val="none"/>
              </w:rPr>
              <w:t>korteriühistu</w:t>
            </w:r>
            <w:r>
              <w:rPr>
                <w:rFonts w:ascii="Times New Roman" w:eastAsia="Times New Roman" w:hAnsi="Times New Roman" w:cs="Times New Roman"/>
                <w:color w:val="000000"/>
                <w:kern w:val="0"/>
                <w:sz w:val="24"/>
                <w:szCs w:val="24"/>
                <w:lang w:eastAsia="et-EE"/>
                <w14:ligatures w14:val="none"/>
              </w:rPr>
              <w:t xml:space="preserve"> ja</w:t>
            </w:r>
            <w:r w:rsidR="00ED1E33" w:rsidRPr="00ED1E33">
              <w:rPr>
                <w:rFonts w:ascii="Times New Roman" w:eastAsia="Times New Roman" w:hAnsi="Times New Roman" w:cs="Times New Roman"/>
                <w:color w:val="000000"/>
                <w:kern w:val="0"/>
                <w:sz w:val="24"/>
                <w:szCs w:val="24"/>
                <w:lang w:eastAsia="et-EE"/>
                <w14:ligatures w14:val="none"/>
              </w:rPr>
              <w:t xml:space="preserve"> ehitusettevõt</w:t>
            </w:r>
            <w:r>
              <w:rPr>
                <w:rFonts w:ascii="Times New Roman" w:eastAsia="Times New Roman" w:hAnsi="Times New Roman" w:cs="Times New Roman"/>
                <w:color w:val="000000"/>
                <w:kern w:val="0"/>
                <w:sz w:val="24"/>
                <w:szCs w:val="24"/>
                <w:lang w:eastAsia="et-EE"/>
                <w14:ligatures w14:val="none"/>
              </w:rPr>
              <w:t>e</w:t>
            </w:r>
            <w:r w:rsidR="00ED1E33" w:rsidRPr="00ED1E33">
              <w:rPr>
                <w:rFonts w:ascii="Times New Roman" w:eastAsia="Times New Roman" w:hAnsi="Times New Roman" w:cs="Times New Roman"/>
                <w:color w:val="000000"/>
                <w:kern w:val="0"/>
                <w:sz w:val="24"/>
                <w:szCs w:val="24"/>
                <w:lang w:eastAsia="et-EE"/>
                <w14:ligatures w14:val="none"/>
              </w:rPr>
              <w:t>) tagab läbipaistvuse ja toetuse tingimustele vastavuse, andes selge raamistiku rekonstrueerimistööde hankimiseks ja teostamiseks toimingu raames.</w:t>
            </w:r>
          </w:p>
          <w:p w14:paraId="79BF4779" w14:textId="77777777" w:rsidR="001F4B04" w:rsidRDefault="001F4B04" w:rsidP="00A64A8A">
            <w:pPr>
              <w:jc w:val="both"/>
              <w:rPr>
                <w:rFonts w:ascii="Times New Roman" w:eastAsia="Times New Roman" w:hAnsi="Times New Roman" w:cs="Times New Roman"/>
                <w:color w:val="000000"/>
                <w:kern w:val="0"/>
                <w:sz w:val="24"/>
                <w:szCs w:val="24"/>
                <w:lang w:eastAsia="et-EE"/>
                <w14:ligatures w14:val="none"/>
              </w:rPr>
            </w:pPr>
          </w:p>
          <w:p w14:paraId="5B7B360D" w14:textId="77777777" w:rsidR="001F4B04" w:rsidRDefault="001F4B04" w:rsidP="00A64A8A">
            <w:pPr>
              <w:jc w:val="both"/>
              <w:rPr>
                <w:rFonts w:ascii="Times New Roman" w:eastAsia="Times New Roman" w:hAnsi="Times New Roman" w:cs="Times New Roman"/>
                <w:color w:val="000000"/>
                <w:kern w:val="0"/>
                <w:sz w:val="24"/>
                <w:szCs w:val="24"/>
                <w:lang w:eastAsia="et-EE"/>
                <w14:ligatures w14:val="none"/>
              </w:rPr>
            </w:pPr>
          </w:p>
          <w:p w14:paraId="3708EF06" w14:textId="77777777" w:rsidR="00357EEA" w:rsidRDefault="00357EEA" w:rsidP="00A64A8A">
            <w:pPr>
              <w:jc w:val="both"/>
              <w:rPr>
                <w:rFonts w:ascii="Times New Roman" w:eastAsia="Times New Roman" w:hAnsi="Times New Roman" w:cs="Times New Roman"/>
                <w:color w:val="156082" w:themeColor="accent1"/>
                <w:kern w:val="0"/>
                <w:sz w:val="24"/>
                <w:szCs w:val="24"/>
                <w:lang w:eastAsia="et-EE"/>
                <w14:ligatures w14:val="none"/>
              </w:rPr>
            </w:pPr>
          </w:p>
          <w:p w14:paraId="65F17BB3" w14:textId="57A84DB4" w:rsidR="001F4B04" w:rsidRPr="007B09F8" w:rsidRDefault="001F4B04" w:rsidP="00A64A8A">
            <w:pPr>
              <w:jc w:val="both"/>
              <w:rPr>
                <w:rFonts w:ascii="Times New Roman" w:eastAsia="Times New Roman" w:hAnsi="Times New Roman" w:cs="Times New Roman"/>
                <w:color w:val="000000"/>
                <w:kern w:val="0"/>
                <w:sz w:val="24"/>
                <w:szCs w:val="24"/>
                <w:lang w:eastAsia="et-EE"/>
                <w14:ligatures w14:val="none"/>
              </w:rPr>
            </w:pPr>
            <w:r w:rsidRPr="00761D3E">
              <w:rPr>
                <w:rFonts w:ascii="Times New Roman" w:eastAsia="Times New Roman" w:hAnsi="Times New Roman" w:cs="Times New Roman"/>
                <w:kern w:val="0"/>
                <w:sz w:val="24"/>
                <w:szCs w:val="24"/>
                <w:lang w:eastAsia="et-EE"/>
                <w14:ligatures w14:val="none"/>
              </w:rPr>
              <w:t xml:space="preserve">Ostumenetluste eel- ja järelkontrollide tõhustamine. </w:t>
            </w:r>
            <w:r w:rsidR="008514B1">
              <w:rPr>
                <w:rFonts w:ascii="Times New Roman" w:eastAsia="Times New Roman" w:hAnsi="Times New Roman" w:cs="Times New Roman"/>
                <w:kern w:val="0"/>
                <w:sz w:val="24"/>
                <w:szCs w:val="24"/>
                <w:lang w:eastAsia="et-EE"/>
                <w14:ligatures w14:val="none"/>
              </w:rPr>
              <w:t>EIS</w:t>
            </w:r>
            <w:r w:rsidR="008514B1" w:rsidRPr="00761D3E">
              <w:rPr>
                <w:rFonts w:ascii="Times New Roman" w:eastAsia="Times New Roman" w:hAnsi="Times New Roman" w:cs="Times New Roman"/>
                <w:kern w:val="0"/>
                <w:sz w:val="24"/>
                <w:szCs w:val="24"/>
                <w:lang w:eastAsia="et-EE"/>
                <w14:ligatures w14:val="none"/>
              </w:rPr>
              <w:t xml:space="preserve"> </w:t>
            </w:r>
            <w:r w:rsidRPr="00761D3E">
              <w:rPr>
                <w:rFonts w:ascii="Times New Roman" w:eastAsia="Times New Roman" w:hAnsi="Times New Roman" w:cs="Times New Roman"/>
                <w:kern w:val="0"/>
                <w:sz w:val="24"/>
                <w:szCs w:val="24"/>
                <w:lang w:eastAsia="et-EE"/>
                <w14:ligatures w14:val="none"/>
              </w:rPr>
              <w:t>rakendab praktikat, kus ostumenetluste kontrolli viivad läbi kvalifitseeritud eksperdid Järelevalve ja vastavusosakonnast. Jälgimine toimub pidevalt ja info lisatakse SFOS süsteemi.</w:t>
            </w:r>
          </w:p>
        </w:tc>
      </w:tr>
      <w:tr w:rsidR="00C07504" w:rsidRPr="00DB47F7" w14:paraId="49302997" w14:textId="77777777" w:rsidTr="00DB47F7">
        <w:tc>
          <w:tcPr>
            <w:tcW w:w="4531" w:type="dxa"/>
          </w:tcPr>
          <w:p w14:paraId="20CBCC0C" w14:textId="6A0A4EB2" w:rsidR="00C07504" w:rsidRPr="0020462F" w:rsidRDefault="00D0068B" w:rsidP="00A64A8A">
            <w:pPr>
              <w:jc w:val="both"/>
              <w:rPr>
                <w:rFonts w:ascii="Times New Roman" w:eastAsia="Times New Roman" w:hAnsi="Times New Roman" w:cs="Times New Roman"/>
                <w:b/>
                <w:bCs/>
                <w:color w:val="000000"/>
                <w:kern w:val="0"/>
                <w:sz w:val="24"/>
                <w:szCs w:val="24"/>
                <w:lang w:val="en-US" w:eastAsia="et-EE"/>
                <w14:ligatures w14:val="none"/>
              </w:rPr>
            </w:pPr>
            <w:r w:rsidRPr="0020462F">
              <w:rPr>
                <w:rFonts w:ascii="Times New Roman" w:eastAsia="Times New Roman" w:hAnsi="Times New Roman" w:cs="Times New Roman"/>
                <w:b/>
                <w:bCs/>
                <w:color w:val="000000"/>
                <w:kern w:val="0"/>
                <w:sz w:val="24"/>
                <w:szCs w:val="24"/>
                <w:lang w:val="en-US" w:eastAsia="et-EE"/>
                <w14:ligatures w14:val="none"/>
              </w:rPr>
              <w:lastRenderedPageBreak/>
              <w:t>Avoidance of</w:t>
            </w:r>
            <w:r w:rsidR="00C07504" w:rsidRPr="0020462F">
              <w:rPr>
                <w:rFonts w:ascii="Times New Roman" w:eastAsia="Times New Roman" w:hAnsi="Times New Roman" w:cs="Times New Roman"/>
                <w:b/>
                <w:bCs/>
                <w:color w:val="000000"/>
                <w:kern w:val="0"/>
                <w:sz w:val="24"/>
                <w:szCs w:val="24"/>
                <w:lang w:val="en-US" w:eastAsia="et-EE"/>
                <w14:ligatures w14:val="none"/>
              </w:rPr>
              <w:t xml:space="preserve"> double funding:</w:t>
            </w:r>
          </w:p>
          <w:p w14:paraId="69D91A78" w14:textId="77777777" w:rsidR="000A0AEC" w:rsidRPr="0020462F" w:rsidRDefault="000A0AEC" w:rsidP="00A64A8A">
            <w:pPr>
              <w:jc w:val="both"/>
              <w:rPr>
                <w:rFonts w:ascii="Times New Roman" w:eastAsia="Times New Roman" w:hAnsi="Times New Roman" w:cs="Times New Roman"/>
                <w:b/>
                <w:bCs/>
                <w:color w:val="000000"/>
                <w:kern w:val="0"/>
                <w:sz w:val="24"/>
                <w:szCs w:val="24"/>
                <w:lang w:val="en-US" w:eastAsia="et-EE"/>
                <w14:ligatures w14:val="none"/>
              </w:rPr>
            </w:pPr>
          </w:p>
          <w:p w14:paraId="7230C952" w14:textId="5D043EF7" w:rsidR="00E151BB" w:rsidRPr="0020462F" w:rsidRDefault="00E151BB" w:rsidP="00A64A8A">
            <w:pPr>
              <w:jc w:val="both"/>
              <w:rPr>
                <w:rFonts w:ascii="Times New Roman" w:eastAsia="Times New Roman" w:hAnsi="Times New Roman" w:cs="Times New Roman"/>
                <w:color w:val="000000"/>
                <w:kern w:val="0"/>
                <w:sz w:val="24"/>
                <w:szCs w:val="24"/>
                <w:lang w:val="en-US" w:eastAsia="et-EE"/>
                <w14:ligatures w14:val="none"/>
              </w:rPr>
            </w:pPr>
            <w:r w:rsidRPr="0020462F">
              <w:rPr>
                <w:rFonts w:ascii="Times New Roman" w:eastAsia="Times New Roman" w:hAnsi="Times New Roman" w:cs="Times New Roman"/>
                <w:color w:val="000000"/>
                <w:kern w:val="0"/>
                <w:sz w:val="24"/>
                <w:szCs w:val="24"/>
                <w:lang w:val="en-US" w:eastAsia="et-EE"/>
                <w14:ligatures w14:val="none"/>
              </w:rPr>
              <w:t>Principles for the use of databases and information sharing to avoid double financing.</w:t>
            </w:r>
          </w:p>
          <w:p w14:paraId="54A8445A" w14:textId="77777777" w:rsidR="00E151BB" w:rsidRPr="0020462F" w:rsidRDefault="00E151BB" w:rsidP="00A64A8A">
            <w:pPr>
              <w:jc w:val="both"/>
              <w:rPr>
                <w:rFonts w:ascii="Times New Roman" w:eastAsia="Times New Roman" w:hAnsi="Times New Roman" w:cs="Times New Roman"/>
                <w:color w:val="000000"/>
                <w:kern w:val="0"/>
                <w:sz w:val="24"/>
                <w:szCs w:val="24"/>
                <w:lang w:val="en-US" w:eastAsia="et-EE"/>
                <w14:ligatures w14:val="none"/>
              </w:rPr>
            </w:pPr>
          </w:p>
          <w:p w14:paraId="56530A62" w14:textId="77777777" w:rsidR="00E151BB" w:rsidRPr="0020462F" w:rsidRDefault="00E151BB" w:rsidP="00A64A8A">
            <w:pPr>
              <w:jc w:val="both"/>
              <w:rPr>
                <w:rFonts w:ascii="Times New Roman" w:eastAsia="Times New Roman" w:hAnsi="Times New Roman" w:cs="Times New Roman"/>
                <w:color w:val="000000"/>
                <w:kern w:val="0"/>
                <w:sz w:val="24"/>
                <w:szCs w:val="24"/>
                <w:lang w:val="en-US" w:eastAsia="et-EE"/>
                <w14:ligatures w14:val="none"/>
              </w:rPr>
            </w:pPr>
            <w:r w:rsidRPr="0020462F">
              <w:rPr>
                <w:rFonts w:ascii="Times New Roman" w:eastAsia="Times New Roman" w:hAnsi="Times New Roman" w:cs="Times New Roman"/>
                <w:color w:val="000000"/>
                <w:kern w:val="0"/>
                <w:sz w:val="24"/>
                <w:szCs w:val="24"/>
                <w:lang w:val="en-US" w:eastAsia="et-EE"/>
                <w14:ligatures w14:val="none"/>
              </w:rPr>
              <w:t>In addition, aspects related to double financing have been analyzed during the development of measures, and where risks are present, the scope of control has been described.</w:t>
            </w:r>
          </w:p>
          <w:p w14:paraId="38113626" w14:textId="77777777" w:rsidR="00B5067A" w:rsidRPr="0020462F" w:rsidRDefault="00B5067A" w:rsidP="00A64A8A">
            <w:pPr>
              <w:jc w:val="both"/>
              <w:rPr>
                <w:rFonts w:ascii="Times New Roman" w:eastAsia="Times New Roman" w:hAnsi="Times New Roman" w:cs="Times New Roman"/>
                <w:color w:val="000000"/>
                <w:kern w:val="0"/>
                <w:sz w:val="24"/>
                <w:szCs w:val="24"/>
                <w:lang w:val="en-US" w:eastAsia="et-EE"/>
                <w14:ligatures w14:val="none"/>
              </w:rPr>
            </w:pPr>
          </w:p>
          <w:p w14:paraId="1CEF1F98" w14:textId="77777777" w:rsidR="00B5067A" w:rsidRPr="0020462F" w:rsidRDefault="00B5067A" w:rsidP="00B5067A">
            <w:pPr>
              <w:jc w:val="both"/>
              <w:rPr>
                <w:rFonts w:ascii="Times New Roman" w:eastAsia="Times New Roman" w:hAnsi="Times New Roman" w:cs="Times New Roman"/>
                <w:color w:val="000000"/>
                <w:kern w:val="0"/>
                <w:sz w:val="24"/>
                <w:szCs w:val="24"/>
                <w:lang w:val="en-US" w:eastAsia="et-EE"/>
                <w14:ligatures w14:val="none"/>
              </w:rPr>
            </w:pPr>
            <w:r w:rsidRPr="0020462F">
              <w:rPr>
                <w:rFonts w:ascii="Times New Roman" w:hAnsi="Times New Roman" w:cs="Times New Roman"/>
                <w:sz w:val="24"/>
                <w:szCs w:val="24"/>
                <w:lang w:val="en-GB"/>
              </w:rPr>
              <w:t>Apartment associations</w:t>
            </w:r>
            <w:r w:rsidRPr="0020462F">
              <w:t xml:space="preserve"> </w:t>
            </w:r>
            <w:r w:rsidRPr="0020462F">
              <w:rPr>
                <w:rFonts w:ascii="Times New Roman" w:eastAsia="Times New Roman" w:hAnsi="Times New Roman" w:cs="Times New Roman"/>
                <w:color w:val="000000"/>
                <w:kern w:val="0"/>
                <w:sz w:val="24"/>
                <w:szCs w:val="24"/>
                <w:lang w:val="en-US" w:eastAsia="et-EE"/>
                <w14:ligatures w14:val="none"/>
              </w:rPr>
              <w:t xml:space="preserve">are not beneficiaries in other measures or activities supported under the SF 2021-2027 </w:t>
            </w:r>
            <w:proofErr w:type="spellStart"/>
            <w:r w:rsidRPr="0020462F">
              <w:rPr>
                <w:rFonts w:ascii="Times New Roman" w:eastAsia="Times New Roman" w:hAnsi="Times New Roman" w:cs="Times New Roman"/>
                <w:color w:val="000000"/>
                <w:kern w:val="0"/>
                <w:sz w:val="24"/>
                <w:szCs w:val="24"/>
                <w:lang w:val="en-US" w:eastAsia="et-EE"/>
                <w14:ligatures w14:val="none"/>
              </w:rPr>
              <w:t>programme</w:t>
            </w:r>
            <w:proofErr w:type="spellEnd"/>
            <w:r w:rsidRPr="0020462F">
              <w:rPr>
                <w:rFonts w:ascii="Times New Roman" w:eastAsia="Times New Roman" w:hAnsi="Times New Roman" w:cs="Times New Roman"/>
                <w:color w:val="000000"/>
                <w:kern w:val="0"/>
                <w:sz w:val="24"/>
                <w:szCs w:val="24"/>
                <w:lang w:val="en-US" w:eastAsia="et-EE"/>
                <w14:ligatures w14:val="none"/>
              </w:rPr>
              <w:t xml:space="preserve"> (their only connection is with the RRF/JTF) and they cannot apply for support for similar activities from other EU sources. </w:t>
            </w:r>
          </w:p>
          <w:p w14:paraId="1C9BC3FE" w14:textId="77777777" w:rsidR="00B5067A" w:rsidRPr="0020462F" w:rsidRDefault="00B5067A" w:rsidP="00B5067A">
            <w:pPr>
              <w:jc w:val="both"/>
              <w:rPr>
                <w:rFonts w:ascii="Times New Roman" w:eastAsia="Times New Roman" w:hAnsi="Times New Roman" w:cs="Times New Roman"/>
                <w:color w:val="000000"/>
                <w:kern w:val="0"/>
                <w:sz w:val="24"/>
                <w:szCs w:val="24"/>
                <w:lang w:val="en-US" w:eastAsia="et-EE"/>
                <w14:ligatures w14:val="none"/>
              </w:rPr>
            </w:pPr>
            <w:r w:rsidRPr="0020462F">
              <w:rPr>
                <w:rFonts w:ascii="Times New Roman" w:eastAsia="Times New Roman" w:hAnsi="Times New Roman" w:cs="Times New Roman"/>
                <w:color w:val="000000"/>
                <w:kern w:val="0"/>
                <w:sz w:val="24"/>
                <w:szCs w:val="24"/>
                <w:lang w:val="en-US" w:eastAsia="et-EE"/>
                <w14:ligatures w14:val="none"/>
              </w:rPr>
              <w:t xml:space="preserve">PO5 may cover some similar activities listed in appendix 2 for public organizations and on public properties, but not for apartment association nor its property. </w:t>
            </w:r>
          </w:p>
          <w:p w14:paraId="342224EB" w14:textId="77777777" w:rsidR="00B5067A" w:rsidRPr="0020462F" w:rsidRDefault="00B5067A" w:rsidP="00A64A8A">
            <w:pPr>
              <w:jc w:val="both"/>
              <w:rPr>
                <w:rFonts w:ascii="Times New Roman" w:eastAsia="Times New Roman" w:hAnsi="Times New Roman" w:cs="Times New Roman"/>
                <w:color w:val="000000"/>
                <w:kern w:val="0"/>
                <w:sz w:val="24"/>
                <w:szCs w:val="24"/>
                <w:lang w:val="en-US" w:eastAsia="et-EE"/>
                <w14:ligatures w14:val="none"/>
              </w:rPr>
            </w:pPr>
          </w:p>
          <w:p w14:paraId="4AC23BB3" w14:textId="77777777" w:rsidR="00E151BB" w:rsidRPr="0020462F" w:rsidRDefault="00E151BB" w:rsidP="00A64A8A">
            <w:pPr>
              <w:jc w:val="both"/>
              <w:rPr>
                <w:rFonts w:ascii="Times New Roman" w:eastAsia="Times New Roman" w:hAnsi="Times New Roman" w:cs="Times New Roman"/>
                <w:color w:val="000000"/>
                <w:kern w:val="0"/>
                <w:sz w:val="24"/>
                <w:szCs w:val="24"/>
                <w:lang w:val="en-US" w:eastAsia="et-EE"/>
                <w14:ligatures w14:val="none"/>
              </w:rPr>
            </w:pPr>
          </w:p>
          <w:p w14:paraId="187923A9" w14:textId="6AEDAD4F" w:rsidR="00E151BB" w:rsidRPr="0020462F" w:rsidRDefault="00E151BB" w:rsidP="00A64A8A">
            <w:pPr>
              <w:jc w:val="both"/>
              <w:rPr>
                <w:rFonts w:ascii="Times New Roman" w:eastAsia="Times New Roman" w:hAnsi="Times New Roman" w:cs="Times New Roman"/>
                <w:color w:val="000000"/>
                <w:kern w:val="0"/>
                <w:sz w:val="24"/>
                <w:szCs w:val="24"/>
                <w:lang w:val="en-US" w:eastAsia="et-EE"/>
                <w14:ligatures w14:val="none"/>
              </w:rPr>
            </w:pPr>
            <w:r w:rsidRPr="0020462F">
              <w:rPr>
                <w:rFonts w:ascii="Times New Roman" w:eastAsia="Times New Roman" w:hAnsi="Times New Roman" w:cs="Times New Roman"/>
                <w:color w:val="000000"/>
                <w:kern w:val="0"/>
                <w:sz w:val="24"/>
                <w:szCs w:val="24"/>
                <w:lang w:val="en-US" w:eastAsia="et-EE"/>
                <w14:ligatures w14:val="none"/>
              </w:rPr>
              <w:t xml:space="preserve">Domestically, the E-Support Register is in use, containing information on external grants and state-funded projects, covering a significant portion of </w:t>
            </w:r>
            <w:r w:rsidR="007A0E4E" w:rsidRPr="0020462F">
              <w:rPr>
                <w:rFonts w:ascii="Times New Roman" w:eastAsia="Times New Roman" w:hAnsi="Times New Roman" w:cs="Times New Roman"/>
                <w:color w:val="000000"/>
                <w:kern w:val="0"/>
                <w:sz w:val="24"/>
                <w:szCs w:val="24"/>
                <w:lang w:val="en-US" w:eastAsia="et-EE"/>
                <w14:ligatures w14:val="none"/>
              </w:rPr>
              <w:t>EU</w:t>
            </w:r>
            <w:r w:rsidRPr="0020462F">
              <w:rPr>
                <w:rFonts w:ascii="Times New Roman" w:eastAsia="Times New Roman" w:hAnsi="Times New Roman" w:cs="Times New Roman"/>
                <w:color w:val="000000"/>
                <w:kern w:val="0"/>
                <w:sz w:val="24"/>
                <w:szCs w:val="24"/>
                <w:lang w:val="en-US" w:eastAsia="et-EE"/>
                <w14:ligatures w14:val="none"/>
              </w:rPr>
              <w:t xml:space="preserve"> </w:t>
            </w:r>
            <w:r w:rsidR="007A0E4E" w:rsidRPr="0020462F">
              <w:rPr>
                <w:rFonts w:ascii="Times New Roman" w:eastAsia="Times New Roman" w:hAnsi="Times New Roman" w:cs="Times New Roman"/>
                <w:color w:val="000000"/>
                <w:kern w:val="0"/>
                <w:sz w:val="24"/>
                <w:szCs w:val="24"/>
                <w:lang w:val="en-US" w:eastAsia="et-EE"/>
                <w14:ligatures w14:val="none"/>
              </w:rPr>
              <w:t>grants</w:t>
            </w:r>
            <w:r w:rsidRPr="0020462F">
              <w:rPr>
                <w:rFonts w:ascii="Times New Roman" w:eastAsia="Times New Roman" w:hAnsi="Times New Roman" w:cs="Times New Roman"/>
                <w:color w:val="000000"/>
                <w:kern w:val="0"/>
                <w:sz w:val="24"/>
                <w:szCs w:val="24"/>
                <w:lang w:val="en-US" w:eastAsia="et-EE"/>
                <w14:ligatures w14:val="none"/>
              </w:rPr>
              <w:t xml:space="preserve">. For data in SFOS, automated invoice-based </w:t>
            </w:r>
            <w:r w:rsidR="007A0E4E" w:rsidRPr="0020462F">
              <w:rPr>
                <w:rFonts w:ascii="Times New Roman" w:eastAsia="Times New Roman" w:hAnsi="Times New Roman" w:cs="Times New Roman"/>
                <w:color w:val="000000"/>
                <w:kern w:val="0"/>
                <w:sz w:val="24"/>
                <w:szCs w:val="24"/>
                <w:lang w:val="en-US" w:eastAsia="et-EE"/>
                <w14:ligatures w14:val="none"/>
              </w:rPr>
              <w:t>cross-</w:t>
            </w:r>
            <w:r w:rsidRPr="0020462F">
              <w:rPr>
                <w:rFonts w:ascii="Times New Roman" w:eastAsia="Times New Roman" w:hAnsi="Times New Roman" w:cs="Times New Roman"/>
                <w:color w:val="000000"/>
                <w:kern w:val="0"/>
                <w:sz w:val="24"/>
                <w:szCs w:val="24"/>
                <w:lang w:val="en-US" w:eastAsia="et-EE"/>
                <w14:ligatures w14:val="none"/>
              </w:rPr>
              <w:t>checks can be performed.</w:t>
            </w:r>
          </w:p>
          <w:p w14:paraId="63BB58CE" w14:textId="77777777" w:rsidR="00E151BB" w:rsidRPr="0020462F" w:rsidRDefault="00E151BB" w:rsidP="00A64A8A">
            <w:pPr>
              <w:jc w:val="both"/>
              <w:rPr>
                <w:rFonts w:ascii="Times New Roman" w:eastAsia="Times New Roman" w:hAnsi="Times New Roman" w:cs="Times New Roman"/>
                <w:color w:val="000000"/>
                <w:kern w:val="0"/>
                <w:sz w:val="24"/>
                <w:szCs w:val="24"/>
                <w:lang w:val="en-US" w:eastAsia="et-EE"/>
                <w14:ligatures w14:val="none"/>
              </w:rPr>
            </w:pPr>
          </w:p>
          <w:p w14:paraId="5AE99174" w14:textId="77777777" w:rsidR="007E6672" w:rsidRPr="0020462F" w:rsidRDefault="00C07504" w:rsidP="00A64A8A">
            <w:pPr>
              <w:pStyle w:val="Loendilik"/>
              <w:numPr>
                <w:ilvl w:val="0"/>
                <w:numId w:val="5"/>
              </w:numPr>
              <w:spacing w:line="276" w:lineRule="auto"/>
              <w:ind w:left="0"/>
              <w:jc w:val="both"/>
              <w:rPr>
                <w:rFonts w:ascii="Times New Roman" w:hAnsi="Times New Roman" w:cs="Times New Roman"/>
                <w:sz w:val="24"/>
                <w:szCs w:val="24"/>
                <w:lang w:val="en-US"/>
              </w:rPr>
            </w:pPr>
            <w:r w:rsidRPr="0020462F">
              <w:rPr>
                <w:rFonts w:ascii="Times New Roman" w:hAnsi="Times New Roman" w:cs="Times New Roman"/>
                <w:b/>
                <w:bCs/>
                <w:sz w:val="24"/>
                <w:szCs w:val="24"/>
                <w:lang w:val="en-US"/>
              </w:rPr>
              <w:t>Avoiding Overlapping calls for proposals:</w:t>
            </w:r>
          </w:p>
          <w:p w14:paraId="3FE7982E" w14:textId="77777777" w:rsidR="007E6672" w:rsidRPr="0020462F" w:rsidRDefault="007E6672" w:rsidP="00A64A8A">
            <w:pPr>
              <w:pStyle w:val="Loendilik"/>
              <w:numPr>
                <w:ilvl w:val="0"/>
                <w:numId w:val="5"/>
              </w:numPr>
              <w:spacing w:line="276" w:lineRule="auto"/>
              <w:ind w:left="0"/>
              <w:jc w:val="both"/>
              <w:rPr>
                <w:rFonts w:ascii="Times New Roman" w:hAnsi="Times New Roman" w:cs="Times New Roman"/>
                <w:sz w:val="24"/>
                <w:szCs w:val="24"/>
                <w:lang w:val="en-US"/>
              </w:rPr>
            </w:pPr>
          </w:p>
          <w:p w14:paraId="6240581D" w14:textId="1AD27CB6" w:rsidR="00C07504" w:rsidRPr="0020462F" w:rsidRDefault="00C07504" w:rsidP="00A64A8A">
            <w:pPr>
              <w:pStyle w:val="Loendilik"/>
              <w:numPr>
                <w:ilvl w:val="0"/>
                <w:numId w:val="5"/>
              </w:numPr>
              <w:spacing w:line="276" w:lineRule="auto"/>
              <w:ind w:left="0"/>
              <w:jc w:val="both"/>
              <w:rPr>
                <w:rFonts w:ascii="Times New Roman" w:hAnsi="Times New Roman" w:cs="Times New Roman"/>
                <w:sz w:val="24"/>
                <w:szCs w:val="24"/>
                <w:lang w:val="en-US"/>
              </w:rPr>
            </w:pPr>
            <w:r w:rsidRPr="0020462F">
              <w:rPr>
                <w:rFonts w:ascii="Times New Roman" w:hAnsi="Times New Roman" w:cs="Times New Roman"/>
                <w:sz w:val="24"/>
                <w:szCs w:val="24"/>
                <w:lang w:val="en-US"/>
              </w:rPr>
              <w:t>Open calls for applications generally do not occur simultaneously. Currently, there is an open call under the Recovery and Resilience Facility (RRF) for Ida-</w:t>
            </w:r>
            <w:proofErr w:type="spellStart"/>
            <w:r w:rsidRPr="0020462F">
              <w:rPr>
                <w:rFonts w:ascii="Times New Roman" w:hAnsi="Times New Roman" w:cs="Times New Roman"/>
                <w:sz w:val="24"/>
                <w:szCs w:val="24"/>
                <w:lang w:val="en-US"/>
              </w:rPr>
              <w:t>Virumaa</w:t>
            </w:r>
            <w:proofErr w:type="spellEnd"/>
            <w:r w:rsidRPr="0020462F">
              <w:rPr>
                <w:rFonts w:ascii="Times New Roman" w:hAnsi="Times New Roman" w:cs="Times New Roman"/>
                <w:sz w:val="24"/>
                <w:szCs w:val="24"/>
                <w:lang w:val="en-US"/>
              </w:rPr>
              <w:t xml:space="preserve">, which will </w:t>
            </w:r>
            <w:r w:rsidRPr="0020462F">
              <w:rPr>
                <w:rFonts w:ascii="Times New Roman" w:hAnsi="Times New Roman" w:cs="Times New Roman"/>
                <w:sz w:val="24"/>
                <w:szCs w:val="24"/>
                <w:lang w:val="en-US"/>
              </w:rPr>
              <w:lastRenderedPageBreak/>
              <w:t xml:space="preserve">soon close due to budget exhaustion. </w:t>
            </w:r>
            <w:r w:rsidR="00B16EC0" w:rsidRPr="0020462F">
              <w:rPr>
                <w:rFonts w:ascii="Times New Roman" w:hAnsi="Times New Roman" w:cs="Times New Roman"/>
                <w:sz w:val="24"/>
                <w:szCs w:val="24"/>
                <w:lang w:val="en-US"/>
              </w:rPr>
              <w:t xml:space="preserve">An application round for </w:t>
            </w:r>
            <w:r w:rsidRPr="0020462F">
              <w:rPr>
                <w:rFonts w:ascii="Times New Roman" w:hAnsi="Times New Roman" w:cs="Times New Roman"/>
                <w:sz w:val="24"/>
                <w:szCs w:val="24"/>
                <w:lang w:val="en-US"/>
              </w:rPr>
              <w:t xml:space="preserve">the Just Transition Fund (JTF) </w:t>
            </w:r>
            <w:r w:rsidR="00B16EC0" w:rsidRPr="0020462F">
              <w:rPr>
                <w:rFonts w:ascii="Times New Roman" w:hAnsi="Times New Roman" w:cs="Times New Roman"/>
                <w:sz w:val="24"/>
                <w:szCs w:val="24"/>
                <w:lang w:val="en-US"/>
              </w:rPr>
              <w:t>is also open in</w:t>
            </w:r>
            <w:r w:rsidRPr="0020462F">
              <w:rPr>
                <w:rFonts w:ascii="Times New Roman" w:hAnsi="Times New Roman" w:cs="Times New Roman"/>
                <w:sz w:val="24"/>
                <w:szCs w:val="24"/>
                <w:lang w:val="en-US"/>
              </w:rPr>
              <w:t xml:space="preserve"> Ida-</w:t>
            </w:r>
            <w:proofErr w:type="spellStart"/>
            <w:r w:rsidRPr="0020462F">
              <w:rPr>
                <w:rFonts w:ascii="Times New Roman" w:hAnsi="Times New Roman" w:cs="Times New Roman"/>
                <w:sz w:val="24"/>
                <w:szCs w:val="24"/>
                <w:lang w:val="en-US"/>
              </w:rPr>
              <w:t>Virumaa</w:t>
            </w:r>
            <w:proofErr w:type="spellEnd"/>
            <w:r w:rsidRPr="0020462F">
              <w:rPr>
                <w:rFonts w:ascii="Times New Roman" w:hAnsi="Times New Roman" w:cs="Times New Roman"/>
                <w:sz w:val="24"/>
                <w:szCs w:val="24"/>
                <w:lang w:val="en-US"/>
              </w:rPr>
              <w:t xml:space="preserve">, and then the European Regional Development Fund (ERDF) </w:t>
            </w:r>
            <w:r w:rsidR="00A94D26" w:rsidRPr="0020462F">
              <w:rPr>
                <w:rFonts w:ascii="Times New Roman" w:hAnsi="Times New Roman" w:cs="Times New Roman"/>
                <w:sz w:val="24"/>
                <w:szCs w:val="24"/>
                <w:lang w:val="en-US"/>
              </w:rPr>
              <w:t xml:space="preserve">third open call round </w:t>
            </w:r>
            <w:r w:rsidRPr="0020462F">
              <w:rPr>
                <w:rFonts w:ascii="Times New Roman" w:hAnsi="Times New Roman" w:cs="Times New Roman"/>
                <w:sz w:val="24"/>
                <w:szCs w:val="24"/>
                <w:lang w:val="en-US"/>
              </w:rPr>
              <w:t xml:space="preserve">will </w:t>
            </w:r>
            <w:r w:rsidR="00B16EC0" w:rsidRPr="0020462F">
              <w:rPr>
                <w:rFonts w:ascii="Times New Roman" w:hAnsi="Times New Roman" w:cs="Times New Roman"/>
                <w:sz w:val="24"/>
                <w:szCs w:val="24"/>
                <w:lang w:val="en-US"/>
              </w:rPr>
              <w:t>open</w:t>
            </w:r>
            <w:r w:rsidRPr="0020462F">
              <w:rPr>
                <w:rFonts w:ascii="Times New Roman" w:hAnsi="Times New Roman" w:cs="Times New Roman"/>
                <w:sz w:val="24"/>
                <w:szCs w:val="24"/>
                <w:lang w:val="en-US"/>
              </w:rPr>
              <w:t>. This sequential approach helps prevent overlapping funding opportunities. In cases where application rounds do overlap, the risk of double funding is mitigated by the fact that renovation support is provided through a single implementing body—EIS. EIS has access to sufficiently detailed information about beneficiaries and their projects from multiple sources, ensuring accurate oversight.</w:t>
            </w:r>
          </w:p>
          <w:p w14:paraId="59812E1F" w14:textId="77777777" w:rsidR="00C07504" w:rsidRPr="0020462F" w:rsidRDefault="00C07504" w:rsidP="00A64A8A">
            <w:pPr>
              <w:spacing w:line="276" w:lineRule="auto"/>
              <w:jc w:val="both"/>
              <w:rPr>
                <w:rFonts w:ascii="Times New Roman" w:hAnsi="Times New Roman" w:cs="Times New Roman"/>
                <w:sz w:val="24"/>
                <w:szCs w:val="24"/>
                <w:lang w:val="en-US"/>
              </w:rPr>
            </w:pPr>
            <w:r w:rsidRPr="0020462F">
              <w:rPr>
                <w:rFonts w:ascii="Times New Roman" w:hAnsi="Times New Roman" w:cs="Times New Roman"/>
                <w:sz w:val="24"/>
                <w:szCs w:val="24"/>
                <w:lang w:val="en-US"/>
              </w:rPr>
              <w:t>The higher grant rates offered by the</w:t>
            </w:r>
            <w:hyperlink r:id="rId26" w:history="1">
              <w:r w:rsidRPr="0020462F">
                <w:rPr>
                  <w:rStyle w:val="Hperlink"/>
                  <w:rFonts w:ascii="Times New Roman" w:hAnsi="Times New Roman" w:cs="Times New Roman"/>
                  <w:sz w:val="24"/>
                  <w:szCs w:val="24"/>
                  <w:lang w:val="en-US"/>
                </w:rPr>
                <w:t xml:space="preserve"> JTF</w:t>
              </w:r>
            </w:hyperlink>
            <w:r w:rsidRPr="0020462F">
              <w:rPr>
                <w:rFonts w:ascii="Times New Roman" w:hAnsi="Times New Roman" w:cs="Times New Roman"/>
                <w:sz w:val="24"/>
                <w:szCs w:val="24"/>
                <w:lang w:val="en-US"/>
              </w:rPr>
              <w:t xml:space="preserve"> (70-80%) compared to the ERDF’s support rate of 30-50% (with few cases reaching 70%) make it likely that the JTF will be more preferred for funding in Ida-</w:t>
            </w:r>
            <w:proofErr w:type="spellStart"/>
            <w:r w:rsidRPr="0020462F">
              <w:rPr>
                <w:rFonts w:ascii="Times New Roman" w:hAnsi="Times New Roman" w:cs="Times New Roman"/>
                <w:sz w:val="24"/>
                <w:szCs w:val="24"/>
                <w:lang w:val="en-US"/>
              </w:rPr>
              <w:t>Virumaa</w:t>
            </w:r>
            <w:proofErr w:type="spellEnd"/>
            <w:r w:rsidRPr="0020462F">
              <w:rPr>
                <w:rFonts w:ascii="Times New Roman" w:hAnsi="Times New Roman" w:cs="Times New Roman"/>
                <w:sz w:val="24"/>
                <w:szCs w:val="24"/>
                <w:lang w:val="en-US"/>
              </w:rPr>
              <w:t xml:space="preserve">. As a result, the risk of double funding between these two sources is minimized since applicants are more likely to prioritize the JTF due to its more favorable grant conditions. </w:t>
            </w:r>
          </w:p>
          <w:p w14:paraId="06763F00" w14:textId="77777777" w:rsidR="00D0068B" w:rsidRPr="0020462F" w:rsidRDefault="00D0068B" w:rsidP="00A64A8A">
            <w:pPr>
              <w:spacing w:line="276" w:lineRule="auto"/>
              <w:jc w:val="both"/>
              <w:rPr>
                <w:rFonts w:ascii="Times New Roman" w:hAnsi="Times New Roman" w:cs="Times New Roman"/>
                <w:sz w:val="24"/>
                <w:szCs w:val="24"/>
                <w:lang w:val="en-US"/>
              </w:rPr>
            </w:pPr>
          </w:p>
          <w:p w14:paraId="1431106D" w14:textId="7703A735" w:rsidR="00C07504" w:rsidRPr="0020462F" w:rsidRDefault="00C07504" w:rsidP="00A64A8A">
            <w:pPr>
              <w:jc w:val="both"/>
              <w:rPr>
                <w:rFonts w:ascii="Times New Roman" w:eastAsia="Times New Roman" w:hAnsi="Times New Roman" w:cs="Times New Roman"/>
                <w:b/>
                <w:bCs/>
                <w:color w:val="000000"/>
                <w:kern w:val="0"/>
                <w:sz w:val="24"/>
                <w:szCs w:val="24"/>
                <w:lang w:val="en-US" w:eastAsia="et-EE"/>
                <w14:ligatures w14:val="none"/>
              </w:rPr>
            </w:pPr>
          </w:p>
        </w:tc>
        <w:tc>
          <w:tcPr>
            <w:tcW w:w="4531" w:type="dxa"/>
          </w:tcPr>
          <w:p w14:paraId="38DB0AE6" w14:textId="3BD055B5" w:rsidR="00C07504" w:rsidRPr="0020462F" w:rsidRDefault="00D0068B" w:rsidP="00A64A8A">
            <w:pPr>
              <w:jc w:val="both"/>
              <w:rPr>
                <w:rFonts w:ascii="Times New Roman" w:eastAsia="Times New Roman" w:hAnsi="Times New Roman" w:cs="Times New Roman"/>
                <w:b/>
                <w:bCs/>
                <w:kern w:val="0"/>
                <w:sz w:val="24"/>
                <w:szCs w:val="24"/>
                <w:lang w:eastAsia="et-EE"/>
                <w14:ligatures w14:val="none"/>
              </w:rPr>
            </w:pPr>
            <w:proofErr w:type="spellStart"/>
            <w:r w:rsidRPr="0020462F">
              <w:rPr>
                <w:rFonts w:ascii="Times New Roman" w:eastAsia="Times New Roman" w:hAnsi="Times New Roman" w:cs="Times New Roman"/>
                <w:b/>
                <w:bCs/>
                <w:kern w:val="0"/>
                <w:sz w:val="24"/>
                <w:szCs w:val="24"/>
                <w:lang w:eastAsia="et-EE"/>
                <w14:ligatures w14:val="none"/>
              </w:rPr>
              <w:lastRenderedPageBreak/>
              <w:t>Topeltrahastamise</w:t>
            </w:r>
            <w:proofErr w:type="spellEnd"/>
            <w:r w:rsidRPr="0020462F">
              <w:rPr>
                <w:rFonts w:ascii="Times New Roman" w:eastAsia="Times New Roman" w:hAnsi="Times New Roman" w:cs="Times New Roman"/>
                <w:b/>
                <w:bCs/>
                <w:kern w:val="0"/>
                <w:sz w:val="24"/>
                <w:szCs w:val="24"/>
                <w:lang w:eastAsia="et-EE"/>
                <w14:ligatures w14:val="none"/>
              </w:rPr>
              <w:t xml:space="preserve"> vältimine:</w:t>
            </w:r>
          </w:p>
          <w:p w14:paraId="4570A9B0" w14:textId="77777777" w:rsidR="000A0AEC" w:rsidRPr="0020462F" w:rsidRDefault="000A0AEC" w:rsidP="00A64A8A">
            <w:pPr>
              <w:jc w:val="both"/>
              <w:rPr>
                <w:rFonts w:ascii="Times New Roman" w:eastAsia="Times New Roman" w:hAnsi="Times New Roman" w:cs="Times New Roman"/>
                <w:b/>
                <w:bCs/>
                <w:kern w:val="0"/>
                <w:sz w:val="24"/>
                <w:szCs w:val="24"/>
                <w:lang w:eastAsia="et-EE"/>
                <w14:ligatures w14:val="none"/>
              </w:rPr>
            </w:pPr>
          </w:p>
          <w:p w14:paraId="57F0A795" w14:textId="1807055F" w:rsidR="00E151BB" w:rsidRPr="0020462F" w:rsidRDefault="000A0AEC" w:rsidP="00A64A8A">
            <w:pPr>
              <w:jc w:val="both"/>
              <w:rPr>
                <w:rStyle w:val="Selgeltmrgatavviide"/>
                <w:rFonts w:ascii="Times New Roman" w:hAnsi="Times New Roman" w:cs="Times New Roman"/>
                <w:sz w:val="24"/>
                <w:szCs w:val="24"/>
              </w:rPr>
            </w:pPr>
            <w:r w:rsidRPr="0020462F">
              <w:rPr>
                <w:rFonts w:ascii="Times New Roman" w:hAnsi="Times New Roman" w:cs="Times New Roman"/>
                <w:sz w:val="24"/>
                <w:szCs w:val="24"/>
              </w:rPr>
              <w:t xml:space="preserve">Põhimõtted andmebaaside ja info jagamise kasutamiseks </w:t>
            </w:r>
            <w:proofErr w:type="spellStart"/>
            <w:r w:rsidRPr="0020462F">
              <w:rPr>
                <w:rFonts w:ascii="Times New Roman" w:hAnsi="Times New Roman" w:cs="Times New Roman"/>
                <w:sz w:val="24"/>
                <w:szCs w:val="24"/>
              </w:rPr>
              <w:t>topeltrahastamise</w:t>
            </w:r>
            <w:proofErr w:type="spellEnd"/>
            <w:r w:rsidRPr="0020462F">
              <w:rPr>
                <w:rFonts w:ascii="Times New Roman" w:hAnsi="Times New Roman" w:cs="Times New Roman"/>
                <w:sz w:val="24"/>
                <w:szCs w:val="24"/>
              </w:rPr>
              <w:t xml:space="preserve"> vältimiseks</w:t>
            </w:r>
            <w:r w:rsidR="006D3726" w:rsidRPr="0020462F">
              <w:rPr>
                <w:rFonts w:ascii="Times New Roman" w:hAnsi="Times New Roman" w:cs="Times New Roman"/>
                <w:sz w:val="24"/>
                <w:szCs w:val="24"/>
              </w:rPr>
              <w:t>.</w:t>
            </w:r>
            <w:r w:rsidR="006D3726" w:rsidRPr="0020462F">
              <w:rPr>
                <w:rStyle w:val="Selgeltmrgatavviide"/>
                <w:rFonts w:ascii="Times New Roman" w:hAnsi="Times New Roman" w:cs="Times New Roman"/>
                <w:sz w:val="24"/>
                <w:szCs w:val="24"/>
              </w:rPr>
              <w:t xml:space="preserve"> </w:t>
            </w:r>
          </w:p>
          <w:p w14:paraId="54F0D31F" w14:textId="77777777" w:rsidR="00E151BB" w:rsidRPr="0020462F" w:rsidRDefault="00E151BB" w:rsidP="00A64A8A">
            <w:pPr>
              <w:jc w:val="both"/>
              <w:rPr>
                <w:rStyle w:val="Selgeltmrgatavviide"/>
              </w:rPr>
            </w:pPr>
          </w:p>
          <w:p w14:paraId="42776F5D" w14:textId="77777777" w:rsidR="00E151BB" w:rsidRPr="0020462F" w:rsidRDefault="00E151BB" w:rsidP="00A64A8A">
            <w:pPr>
              <w:jc w:val="both"/>
              <w:rPr>
                <w:rStyle w:val="Selgeltmrgatavviide"/>
              </w:rPr>
            </w:pPr>
          </w:p>
          <w:p w14:paraId="41B70E5D" w14:textId="2B1E3F84" w:rsidR="000A0AEC" w:rsidRPr="0020462F" w:rsidRDefault="006D3726" w:rsidP="00A64A8A">
            <w:pPr>
              <w:jc w:val="both"/>
              <w:rPr>
                <w:rFonts w:ascii="Times New Roman" w:hAnsi="Times New Roman" w:cs="Times New Roman"/>
                <w:sz w:val="24"/>
                <w:szCs w:val="24"/>
              </w:rPr>
            </w:pPr>
            <w:r w:rsidRPr="0020462F">
              <w:rPr>
                <w:rStyle w:val="cf01"/>
                <w:rFonts w:ascii="Times New Roman" w:hAnsi="Times New Roman" w:cs="Times New Roman"/>
                <w:sz w:val="24"/>
                <w:szCs w:val="24"/>
              </w:rPr>
              <w:t xml:space="preserve">Lisaks on analüüsitud </w:t>
            </w:r>
            <w:proofErr w:type="spellStart"/>
            <w:r w:rsidRPr="0020462F">
              <w:rPr>
                <w:rStyle w:val="cf01"/>
                <w:rFonts w:ascii="Times New Roman" w:hAnsi="Times New Roman" w:cs="Times New Roman"/>
                <w:sz w:val="24"/>
                <w:szCs w:val="24"/>
              </w:rPr>
              <w:t>topeltfinantseerimisega</w:t>
            </w:r>
            <w:proofErr w:type="spellEnd"/>
            <w:r w:rsidRPr="0020462F">
              <w:rPr>
                <w:rStyle w:val="cf01"/>
                <w:rFonts w:ascii="Times New Roman" w:hAnsi="Times New Roman" w:cs="Times New Roman"/>
                <w:sz w:val="24"/>
                <w:szCs w:val="24"/>
              </w:rPr>
              <w:t xml:space="preserve"> seotud aspekte meetmete väljatöötamisel ja riskide olemasolul kirjeldatud kontrolli ulatus.</w:t>
            </w:r>
          </w:p>
          <w:p w14:paraId="27E4ED1E" w14:textId="77777777" w:rsidR="000A0AEC" w:rsidRPr="0020462F" w:rsidRDefault="000A0AEC" w:rsidP="00A64A8A">
            <w:pPr>
              <w:jc w:val="both"/>
              <w:rPr>
                <w:rFonts w:ascii="Times New Roman" w:eastAsia="Times New Roman" w:hAnsi="Times New Roman" w:cs="Times New Roman"/>
                <w:b/>
                <w:bCs/>
                <w:kern w:val="0"/>
                <w:sz w:val="24"/>
                <w:szCs w:val="24"/>
                <w:lang w:eastAsia="et-EE"/>
                <w14:ligatures w14:val="none"/>
              </w:rPr>
            </w:pPr>
          </w:p>
          <w:p w14:paraId="47D8364D" w14:textId="77777777" w:rsidR="00E151BB" w:rsidRPr="0020462F" w:rsidRDefault="00E151BB" w:rsidP="00A64A8A">
            <w:pPr>
              <w:jc w:val="both"/>
              <w:rPr>
                <w:rFonts w:ascii="Times New Roman" w:hAnsi="Times New Roman" w:cs="Times New Roman"/>
                <w:sz w:val="24"/>
                <w:szCs w:val="24"/>
              </w:rPr>
            </w:pPr>
          </w:p>
          <w:p w14:paraId="4FE389FB" w14:textId="296F34AD" w:rsidR="00B5067A" w:rsidRPr="0020462F" w:rsidRDefault="00D91801" w:rsidP="00A64A8A">
            <w:pPr>
              <w:jc w:val="both"/>
              <w:rPr>
                <w:rFonts w:ascii="Times New Roman" w:hAnsi="Times New Roman" w:cs="Times New Roman"/>
                <w:sz w:val="24"/>
                <w:szCs w:val="24"/>
              </w:rPr>
            </w:pPr>
            <w:r w:rsidRPr="0020462F">
              <w:rPr>
                <w:rStyle w:val="cf01"/>
                <w:rFonts w:ascii="Times New Roman" w:hAnsi="Times New Roman" w:cs="Times New Roman"/>
                <w:sz w:val="24"/>
                <w:szCs w:val="24"/>
              </w:rPr>
              <w:t>Korteriühistud ei ole toetuse saajad SF 2021-2027 perioodi rakenduskavas muudes meetmetes, ainus kokkupuude on RRF-iga, ning nad ei saa toetust taotleda teistele sarnastele tegevustele muudest EL allikatest.</w:t>
            </w:r>
          </w:p>
          <w:p w14:paraId="54B9A093" w14:textId="4493EE77" w:rsidR="00B5067A" w:rsidRPr="0020462F" w:rsidRDefault="009B202F" w:rsidP="00A64A8A">
            <w:pPr>
              <w:jc w:val="both"/>
              <w:rPr>
                <w:rFonts w:ascii="Times New Roman" w:hAnsi="Times New Roman" w:cs="Times New Roman"/>
                <w:sz w:val="24"/>
                <w:szCs w:val="24"/>
              </w:rPr>
            </w:pPr>
            <w:r w:rsidRPr="0020462F">
              <w:rPr>
                <w:rFonts w:ascii="Times New Roman" w:hAnsi="Times New Roman" w:cs="Times New Roman"/>
                <w:sz w:val="24"/>
                <w:szCs w:val="24"/>
              </w:rPr>
              <w:t>PO5 võib hõlmata mõningaid samu tegevusi, mis on suunatud avalikele organisatsioonidele</w:t>
            </w:r>
            <w:r w:rsidR="008B2ACE" w:rsidRPr="0020462F">
              <w:rPr>
                <w:rFonts w:ascii="Times New Roman" w:hAnsi="Times New Roman" w:cs="Times New Roman"/>
                <w:sz w:val="24"/>
                <w:szCs w:val="24"/>
              </w:rPr>
              <w:t xml:space="preserve"> avalikus ruumis, kuid mitte korteri</w:t>
            </w:r>
            <w:r w:rsidR="008B184A" w:rsidRPr="0020462F">
              <w:rPr>
                <w:rFonts w:ascii="Times New Roman" w:hAnsi="Times New Roman" w:cs="Times New Roman"/>
                <w:sz w:val="24"/>
                <w:szCs w:val="24"/>
              </w:rPr>
              <w:t>ühistutele</w:t>
            </w:r>
            <w:r w:rsidR="008B2ACE" w:rsidRPr="0020462F">
              <w:rPr>
                <w:rFonts w:ascii="Times New Roman" w:hAnsi="Times New Roman" w:cs="Times New Roman"/>
                <w:sz w:val="24"/>
                <w:szCs w:val="24"/>
              </w:rPr>
              <w:t xml:space="preserve"> ega </w:t>
            </w:r>
            <w:r w:rsidR="008B184A" w:rsidRPr="0020462F">
              <w:rPr>
                <w:rFonts w:ascii="Times New Roman" w:hAnsi="Times New Roman" w:cs="Times New Roman"/>
                <w:sz w:val="24"/>
                <w:szCs w:val="24"/>
              </w:rPr>
              <w:t xml:space="preserve">investeeringuteks </w:t>
            </w:r>
            <w:r w:rsidR="008B2ACE" w:rsidRPr="0020462F">
              <w:rPr>
                <w:rFonts w:ascii="Times New Roman" w:hAnsi="Times New Roman" w:cs="Times New Roman"/>
                <w:sz w:val="24"/>
                <w:szCs w:val="24"/>
              </w:rPr>
              <w:t>nende kinnistutel</w:t>
            </w:r>
            <w:r w:rsidR="008B184A" w:rsidRPr="0020462F">
              <w:rPr>
                <w:rFonts w:ascii="Times New Roman" w:hAnsi="Times New Roman" w:cs="Times New Roman"/>
                <w:sz w:val="24"/>
                <w:szCs w:val="24"/>
              </w:rPr>
              <w:t xml:space="preserve">. </w:t>
            </w:r>
          </w:p>
          <w:p w14:paraId="16344B9E" w14:textId="77777777" w:rsidR="00B5067A" w:rsidRPr="0020462F" w:rsidRDefault="00B5067A" w:rsidP="00A64A8A">
            <w:pPr>
              <w:jc w:val="both"/>
              <w:rPr>
                <w:rFonts w:ascii="Times New Roman" w:hAnsi="Times New Roman" w:cs="Times New Roman"/>
                <w:sz w:val="24"/>
                <w:szCs w:val="24"/>
              </w:rPr>
            </w:pPr>
          </w:p>
          <w:p w14:paraId="24D50114" w14:textId="7052091B" w:rsidR="000A0AEC" w:rsidRPr="0020462F" w:rsidRDefault="000A0AEC" w:rsidP="00A64A8A">
            <w:pPr>
              <w:jc w:val="both"/>
              <w:rPr>
                <w:rFonts w:ascii="Times New Roman" w:hAnsi="Times New Roman" w:cs="Times New Roman"/>
                <w:sz w:val="24"/>
                <w:szCs w:val="24"/>
              </w:rPr>
            </w:pPr>
            <w:r w:rsidRPr="0020462F">
              <w:rPr>
                <w:rFonts w:ascii="Times New Roman" w:hAnsi="Times New Roman" w:cs="Times New Roman"/>
                <w:sz w:val="24"/>
                <w:szCs w:val="24"/>
              </w:rPr>
              <w:t xml:space="preserve">Siseriiklikult on kasutusel E-toetuste register, kus on olemas info </w:t>
            </w:r>
            <w:proofErr w:type="spellStart"/>
            <w:r w:rsidRPr="0020462F">
              <w:rPr>
                <w:rFonts w:ascii="Times New Roman" w:hAnsi="Times New Roman" w:cs="Times New Roman"/>
                <w:sz w:val="24"/>
                <w:szCs w:val="24"/>
              </w:rPr>
              <w:t>välistoetuste</w:t>
            </w:r>
            <w:proofErr w:type="spellEnd"/>
            <w:r w:rsidRPr="0020462F">
              <w:rPr>
                <w:rFonts w:ascii="Times New Roman" w:hAnsi="Times New Roman" w:cs="Times New Roman"/>
                <w:sz w:val="24"/>
                <w:szCs w:val="24"/>
              </w:rPr>
              <w:t xml:space="preserve"> ja riigi rahastusel olevate projektide osas, hõlmates väga suurt osa </w:t>
            </w:r>
            <w:r w:rsidR="007A0E4E" w:rsidRPr="0020462F">
              <w:rPr>
                <w:rFonts w:ascii="Times New Roman" w:hAnsi="Times New Roman" w:cs="Times New Roman"/>
                <w:sz w:val="24"/>
                <w:szCs w:val="24"/>
              </w:rPr>
              <w:t>EL toetustest.</w:t>
            </w:r>
            <w:r w:rsidRPr="0020462F">
              <w:rPr>
                <w:rFonts w:ascii="Times New Roman" w:hAnsi="Times New Roman" w:cs="Times New Roman"/>
                <w:sz w:val="24"/>
                <w:szCs w:val="24"/>
              </w:rPr>
              <w:t xml:space="preserve"> Andmed, mis on SFOS-</w:t>
            </w:r>
            <w:proofErr w:type="spellStart"/>
            <w:r w:rsidRPr="0020462F">
              <w:rPr>
                <w:rFonts w:ascii="Times New Roman" w:hAnsi="Times New Roman" w:cs="Times New Roman"/>
                <w:sz w:val="24"/>
                <w:szCs w:val="24"/>
              </w:rPr>
              <w:t>is</w:t>
            </w:r>
            <w:proofErr w:type="spellEnd"/>
            <w:r w:rsidRPr="0020462F">
              <w:rPr>
                <w:rFonts w:ascii="Times New Roman" w:hAnsi="Times New Roman" w:cs="Times New Roman"/>
                <w:sz w:val="24"/>
                <w:szCs w:val="24"/>
              </w:rPr>
              <w:t xml:space="preserve">, siis nende osas saab teha arve põhiselt automatiseeritud </w:t>
            </w:r>
            <w:r w:rsidR="007A0E4E" w:rsidRPr="0020462F">
              <w:rPr>
                <w:rFonts w:ascii="Times New Roman" w:hAnsi="Times New Roman" w:cs="Times New Roman"/>
                <w:sz w:val="24"/>
                <w:szCs w:val="24"/>
              </w:rPr>
              <w:t>rist-</w:t>
            </w:r>
            <w:r w:rsidRPr="0020462F">
              <w:rPr>
                <w:rFonts w:ascii="Times New Roman" w:hAnsi="Times New Roman" w:cs="Times New Roman"/>
                <w:sz w:val="24"/>
                <w:szCs w:val="24"/>
              </w:rPr>
              <w:t>kontrolli.</w:t>
            </w:r>
          </w:p>
          <w:p w14:paraId="069F945E" w14:textId="77777777" w:rsidR="007E6672" w:rsidRPr="0020462F" w:rsidRDefault="004A6B62" w:rsidP="00A64A8A">
            <w:pPr>
              <w:pStyle w:val="Normaallaadveeb"/>
              <w:jc w:val="both"/>
              <w:rPr>
                <w:rStyle w:val="Tugev"/>
                <w:rFonts w:eastAsiaTheme="majorEastAsia"/>
              </w:rPr>
            </w:pPr>
            <w:r w:rsidRPr="0020462F">
              <w:rPr>
                <w:rStyle w:val="Tugev"/>
                <w:rFonts w:eastAsiaTheme="majorEastAsia"/>
              </w:rPr>
              <w:t>Konkureerivate taotlusvoorude vältimine:</w:t>
            </w:r>
          </w:p>
          <w:p w14:paraId="056A81C1" w14:textId="6403F374" w:rsidR="004A6B62" w:rsidRPr="0020462F" w:rsidRDefault="004A6B62" w:rsidP="00A64A8A">
            <w:pPr>
              <w:pStyle w:val="Normaallaadveeb"/>
              <w:jc w:val="both"/>
            </w:pPr>
            <w:r w:rsidRPr="0020462F">
              <w:t xml:space="preserve"> Avatud taotlusvoorud ei toimu üldjuhul üheaegselt. Hetkel on avatud taotlusvoor Ida-Virumaal Taaste- ja Vastupidavusrahastu (RRF) raames, mis suletakse varsti eelarve ammendumise tõttu. </w:t>
            </w:r>
            <w:r w:rsidR="00B16EC0" w:rsidRPr="0020462F">
              <w:t>Samuti on avatud</w:t>
            </w:r>
            <w:r w:rsidRPr="0020462F">
              <w:t xml:space="preserve"> Ida-Virumaal Õiglase Ülemineku Fondi (JTF) </w:t>
            </w:r>
            <w:r w:rsidRPr="0020462F">
              <w:lastRenderedPageBreak/>
              <w:t xml:space="preserve">taotlusvoor ning seejärel </w:t>
            </w:r>
            <w:r w:rsidR="00B16EC0" w:rsidRPr="0020462F">
              <w:t xml:space="preserve">avaneb </w:t>
            </w:r>
            <w:r w:rsidRPr="0020462F">
              <w:t xml:space="preserve">Euroopa Regionaalarengu Fondi (ERDF) </w:t>
            </w:r>
            <w:r w:rsidR="00A94D26" w:rsidRPr="0020462F">
              <w:t xml:space="preserve">kolmas </w:t>
            </w:r>
            <w:r w:rsidRPr="0020462F">
              <w:t xml:space="preserve">taotlusvoor. Selline järjestikune lähenemine aitab vältida rahastamisvõimaluste kattumist. Juhtudel, kus taotlusvoorud siiski kattuvad, vähendab </w:t>
            </w:r>
            <w:proofErr w:type="spellStart"/>
            <w:r w:rsidRPr="0020462F">
              <w:t>topeltrahastuse</w:t>
            </w:r>
            <w:proofErr w:type="spellEnd"/>
            <w:r w:rsidRPr="0020462F">
              <w:t xml:space="preserve"> riski asjaolu, et renoveerimistoetusi rakendab üks keskne asutus – EIS. </w:t>
            </w:r>
            <w:proofErr w:type="spellStart"/>
            <w:r w:rsidRPr="0020462F">
              <w:t>EIS-il</w:t>
            </w:r>
            <w:proofErr w:type="spellEnd"/>
            <w:r w:rsidRPr="0020462F">
              <w:t xml:space="preserve"> on juurdepääs piisavalt detailsele teabele toetuse saaja</w:t>
            </w:r>
            <w:r w:rsidR="000C6858" w:rsidRPr="0020462F">
              <w:t xml:space="preserve">, projektide osas, mida </w:t>
            </w:r>
            <w:r w:rsidRPr="0020462F">
              <w:t>erinevatest allikatest</w:t>
            </w:r>
            <w:r w:rsidR="000C6858" w:rsidRPr="0020462F">
              <w:t xml:space="preserve"> rahastatak</w:t>
            </w:r>
            <w:r w:rsidR="004947EF" w:rsidRPr="0020462F">
              <w:t>s</w:t>
            </w:r>
            <w:r w:rsidR="000C6858" w:rsidRPr="0020462F">
              <w:t>e</w:t>
            </w:r>
            <w:r w:rsidRPr="0020462F">
              <w:t>, tagades täpse järelevalve.</w:t>
            </w:r>
          </w:p>
          <w:p w14:paraId="6E56F3E9" w14:textId="77777777" w:rsidR="00E151BB" w:rsidRPr="0020462F" w:rsidRDefault="00E151BB" w:rsidP="00A64A8A">
            <w:pPr>
              <w:pStyle w:val="Normaallaadveeb"/>
              <w:jc w:val="both"/>
            </w:pPr>
          </w:p>
          <w:p w14:paraId="24786064" w14:textId="77777777" w:rsidR="00E151BB" w:rsidRPr="0020462F" w:rsidRDefault="00E151BB" w:rsidP="00A64A8A">
            <w:pPr>
              <w:pStyle w:val="Normaallaadveeb"/>
              <w:jc w:val="both"/>
            </w:pPr>
          </w:p>
          <w:p w14:paraId="6200897A" w14:textId="2FE5F86E" w:rsidR="004A6B62" w:rsidRPr="0020462F" w:rsidRDefault="004A6B62" w:rsidP="00A64A8A">
            <w:pPr>
              <w:pStyle w:val="Normaallaadveeb"/>
              <w:jc w:val="both"/>
            </w:pPr>
            <w:r w:rsidRPr="0020462F">
              <w:t xml:space="preserve">JTF-i kõrgemad toetusmäärad (70-80%) võrreldes ERDF-i toetusmääraga (30-50%, üksikutel juhtudel kuni 70%) muudavad tõenäoliseks, et JTF on Ida-Virumaa rahastamisel eelistatum. Selle tulemusel on </w:t>
            </w:r>
            <w:proofErr w:type="spellStart"/>
            <w:r w:rsidRPr="0020462F">
              <w:t>topeltrahastuse</w:t>
            </w:r>
            <w:proofErr w:type="spellEnd"/>
            <w:r w:rsidRPr="0020462F">
              <w:t xml:space="preserve"> risk nende kahe rahastusallika vahel minimaalne, kuna taotlejad eelistavad tõenäoliselt JTF-i soodsamate tingimuste tõttu.</w:t>
            </w:r>
          </w:p>
          <w:p w14:paraId="394FE5D0" w14:textId="59704CE5" w:rsidR="004A6B62" w:rsidRPr="0020462F" w:rsidRDefault="004A6B62" w:rsidP="00A64A8A">
            <w:pPr>
              <w:jc w:val="both"/>
              <w:rPr>
                <w:rFonts w:ascii="Times New Roman" w:eastAsia="Times New Roman" w:hAnsi="Times New Roman" w:cs="Times New Roman"/>
                <w:b/>
                <w:bCs/>
                <w:kern w:val="0"/>
                <w:sz w:val="24"/>
                <w:szCs w:val="24"/>
                <w:lang w:eastAsia="et-EE"/>
                <w14:ligatures w14:val="none"/>
              </w:rPr>
            </w:pPr>
          </w:p>
        </w:tc>
      </w:tr>
      <w:tr w:rsidR="00D0068B" w:rsidRPr="00DB47F7" w14:paraId="18A4E395" w14:textId="77777777" w:rsidTr="00DB47F7">
        <w:tc>
          <w:tcPr>
            <w:tcW w:w="4531" w:type="dxa"/>
          </w:tcPr>
          <w:p w14:paraId="591911B6" w14:textId="294B6BBE" w:rsidR="00D0068B" w:rsidRDefault="00D0068B" w:rsidP="00A64A8A">
            <w:pPr>
              <w:jc w:val="both"/>
              <w:rPr>
                <w:rFonts w:ascii="Times New Roman" w:eastAsia="Times New Roman" w:hAnsi="Times New Roman" w:cs="Times New Roman"/>
                <w:b/>
                <w:bCs/>
                <w:color w:val="000000"/>
                <w:kern w:val="0"/>
                <w:sz w:val="24"/>
                <w:szCs w:val="24"/>
                <w:lang w:eastAsia="et-EE"/>
                <w14:ligatures w14:val="none"/>
              </w:rPr>
            </w:pPr>
            <w:proofErr w:type="spellStart"/>
            <w:r w:rsidRPr="00D0068B">
              <w:rPr>
                <w:rFonts w:ascii="Times New Roman" w:eastAsia="Times New Roman" w:hAnsi="Times New Roman" w:cs="Times New Roman"/>
                <w:b/>
                <w:bCs/>
                <w:color w:val="000000"/>
                <w:kern w:val="0"/>
                <w:sz w:val="24"/>
                <w:szCs w:val="24"/>
                <w:lang w:eastAsia="et-EE"/>
                <w14:ligatures w14:val="none"/>
              </w:rPr>
              <w:lastRenderedPageBreak/>
              <w:t>Prevention</w:t>
            </w:r>
            <w:proofErr w:type="spellEnd"/>
            <w:r w:rsidRPr="00D0068B">
              <w:rPr>
                <w:rFonts w:ascii="Times New Roman" w:eastAsia="Times New Roman" w:hAnsi="Times New Roman" w:cs="Times New Roman"/>
                <w:b/>
                <w:bCs/>
                <w:color w:val="000000"/>
                <w:kern w:val="0"/>
                <w:sz w:val="24"/>
                <w:szCs w:val="24"/>
                <w:lang w:eastAsia="et-EE"/>
                <w14:ligatures w14:val="none"/>
              </w:rPr>
              <w:t xml:space="preserve"> of </w:t>
            </w:r>
            <w:proofErr w:type="spellStart"/>
            <w:r w:rsidRPr="00D0068B">
              <w:rPr>
                <w:rFonts w:ascii="Times New Roman" w:eastAsia="Times New Roman" w:hAnsi="Times New Roman" w:cs="Times New Roman"/>
                <w:b/>
                <w:bCs/>
                <w:color w:val="000000"/>
                <w:kern w:val="0"/>
                <w:sz w:val="24"/>
                <w:szCs w:val="24"/>
                <w:lang w:eastAsia="et-EE"/>
                <w14:ligatures w14:val="none"/>
              </w:rPr>
              <w:t>fraud</w:t>
            </w:r>
            <w:proofErr w:type="spellEnd"/>
            <w:r w:rsidRPr="00D0068B">
              <w:rPr>
                <w:rFonts w:ascii="Times New Roman" w:eastAsia="Times New Roman" w:hAnsi="Times New Roman" w:cs="Times New Roman"/>
                <w:b/>
                <w:bCs/>
                <w:color w:val="000000"/>
                <w:kern w:val="0"/>
                <w:sz w:val="24"/>
                <w:szCs w:val="24"/>
                <w:lang w:eastAsia="et-EE"/>
                <w14:ligatures w14:val="none"/>
              </w:rPr>
              <w:t xml:space="preserve">, </w:t>
            </w:r>
            <w:proofErr w:type="spellStart"/>
            <w:r w:rsidRPr="00D0068B">
              <w:rPr>
                <w:rFonts w:ascii="Times New Roman" w:eastAsia="Times New Roman" w:hAnsi="Times New Roman" w:cs="Times New Roman"/>
                <w:b/>
                <w:bCs/>
                <w:color w:val="000000"/>
                <w:kern w:val="0"/>
                <w:sz w:val="24"/>
                <w:szCs w:val="24"/>
                <w:lang w:eastAsia="et-EE"/>
                <w14:ligatures w14:val="none"/>
              </w:rPr>
              <w:t>corruption</w:t>
            </w:r>
            <w:proofErr w:type="spellEnd"/>
            <w:r w:rsidRPr="00D0068B">
              <w:rPr>
                <w:rFonts w:ascii="Times New Roman" w:eastAsia="Times New Roman" w:hAnsi="Times New Roman" w:cs="Times New Roman"/>
                <w:b/>
                <w:bCs/>
                <w:color w:val="000000"/>
                <w:kern w:val="0"/>
                <w:sz w:val="24"/>
                <w:szCs w:val="24"/>
                <w:lang w:eastAsia="et-EE"/>
                <w14:ligatures w14:val="none"/>
              </w:rPr>
              <w:t xml:space="preserve">, and </w:t>
            </w:r>
            <w:proofErr w:type="spellStart"/>
            <w:r w:rsidRPr="00D0068B">
              <w:rPr>
                <w:rFonts w:ascii="Times New Roman" w:eastAsia="Times New Roman" w:hAnsi="Times New Roman" w:cs="Times New Roman"/>
                <w:b/>
                <w:bCs/>
                <w:color w:val="000000"/>
                <w:kern w:val="0"/>
                <w:sz w:val="24"/>
                <w:szCs w:val="24"/>
                <w:lang w:eastAsia="et-EE"/>
                <w14:ligatures w14:val="none"/>
              </w:rPr>
              <w:t>avoidance</w:t>
            </w:r>
            <w:proofErr w:type="spellEnd"/>
            <w:r w:rsidRPr="00D0068B">
              <w:rPr>
                <w:rFonts w:ascii="Times New Roman" w:eastAsia="Times New Roman" w:hAnsi="Times New Roman" w:cs="Times New Roman"/>
                <w:b/>
                <w:bCs/>
                <w:color w:val="000000"/>
                <w:kern w:val="0"/>
                <w:sz w:val="24"/>
                <w:szCs w:val="24"/>
                <w:lang w:eastAsia="et-EE"/>
                <w14:ligatures w14:val="none"/>
              </w:rPr>
              <w:t xml:space="preserve"> of </w:t>
            </w:r>
            <w:proofErr w:type="spellStart"/>
            <w:r w:rsidRPr="00D0068B">
              <w:rPr>
                <w:rFonts w:ascii="Times New Roman" w:eastAsia="Times New Roman" w:hAnsi="Times New Roman" w:cs="Times New Roman"/>
                <w:b/>
                <w:bCs/>
                <w:color w:val="000000"/>
                <w:kern w:val="0"/>
                <w:sz w:val="24"/>
                <w:szCs w:val="24"/>
                <w:lang w:eastAsia="et-EE"/>
                <w14:ligatures w14:val="none"/>
              </w:rPr>
              <w:t>conflicts</w:t>
            </w:r>
            <w:proofErr w:type="spellEnd"/>
            <w:r w:rsidRPr="00D0068B">
              <w:rPr>
                <w:rFonts w:ascii="Times New Roman" w:eastAsia="Times New Roman" w:hAnsi="Times New Roman" w:cs="Times New Roman"/>
                <w:b/>
                <w:bCs/>
                <w:color w:val="000000"/>
                <w:kern w:val="0"/>
                <w:sz w:val="24"/>
                <w:szCs w:val="24"/>
                <w:lang w:eastAsia="et-EE"/>
                <w14:ligatures w14:val="none"/>
              </w:rPr>
              <w:t xml:space="preserve"> of </w:t>
            </w:r>
            <w:proofErr w:type="spellStart"/>
            <w:r w:rsidRPr="00D0068B">
              <w:rPr>
                <w:rFonts w:ascii="Times New Roman" w:eastAsia="Times New Roman" w:hAnsi="Times New Roman" w:cs="Times New Roman"/>
                <w:b/>
                <w:bCs/>
                <w:color w:val="000000"/>
                <w:kern w:val="0"/>
                <w:sz w:val="24"/>
                <w:szCs w:val="24"/>
                <w:lang w:eastAsia="et-EE"/>
                <w14:ligatures w14:val="none"/>
              </w:rPr>
              <w:t>interest</w:t>
            </w:r>
            <w:proofErr w:type="spellEnd"/>
            <w:r w:rsidRPr="00D0068B">
              <w:rPr>
                <w:rFonts w:ascii="Times New Roman" w:eastAsia="Times New Roman" w:hAnsi="Times New Roman" w:cs="Times New Roman"/>
                <w:b/>
                <w:bCs/>
                <w:color w:val="000000"/>
                <w:kern w:val="0"/>
                <w:sz w:val="24"/>
                <w:szCs w:val="24"/>
                <w:lang w:eastAsia="et-EE"/>
                <w14:ligatures w14:val="none"/>
              </w:rPr>
              <w:t xml:space="preserve">: </w:t>
            </w:r>
          </w:p>
          <w:p w14:paraId="096D9CEB" w14:textId="77777777" w:rsidR="00D0068B" w:rsidRPr="00D0068B" w:rsidRDefault="00D0068B" w:rsidP="00A64A8A">
            <w:pPr>
              <w:jc w:val="both"/>
              <w:rPr>
                <w:rFonts w:ascii="Times New Roman" w:eastAsia="Times New Roman" w:hAnsi="Times New Roman" w:cs="Times New Roman"/>
                <w:b/>
                <w:bCs/>
                <w:color w:val="000000"/>
                <w:kern w:val="0"/>
                <w:sz w:val="24"/>
                <w:szCs w:val="24"/>
                <w:lang w:eastAsia="et-EE"/>
                <w14:ligatures w14:val="none"/>
              </w:rPr>
            </w:pPr>
          </w:p>
          <w:p w14:paraId="72F5B5FD" w14:textId="77777777" w:rsidR="00D0068B" w:rsidRDefault="00D0068B" w:rsidP="00A64A8A">
            <w:pPr>
              <w:jc w:val="both"/>
              <w:rPr>
                <w:rFonts w:ascii="Times New Roman" w:eastAsia="Times New Roman" w:hAnsi="Times New Roman" w:cs="Times New Roman"/>
                <w:color w:val="000000"/>
                <w:kern w:val="0"/>
                <w:sz w:val="24"/>
                <w:szCs w:val="24"/>
                <w:lang w:val="en-US" w:eastAsia="et-EE"/>
                <w14:ligatures w14:val="none"/>
              </w:rPr>
            </w:pPr>
            <w:r w:rsidRPr="00D0068B">
              <w:rPr>
                <w:rFonts w:ascii="Times New Roman" w:eastAsia="Times New Roman" w:hAnsi="Times New Roman" w:cs="Times New Roman"/>
                <w:color w:val="000000"/>
                <w:kern w:val="0"/>
                <w:sz w:val="24"/>
                <w:szCs w:val="24"/>
                <w:lang w:val="en-US" w:eastAsia="et-EE"/>
                <w14:ligatures w14:val="none"/>
              </w:rPr>
              <w:t xml:space="preserve">Prevention of corruption, fraud and avoidance of conflict of interest (incl acceptance of gifts </w:t>
            </w:r>
            <w:proofErr w:type="spellStart"/>
            <w:r w:rsidRPr="00D0068B">
              <w:rPr>
                <w:rFonts w:ascii="Times New Roman" w:eastAsia="Times New Roman" w:hAnsi="Times New Roman" w:cs="Times New Roman"/>
                <w:color w:val="000000"/>
                <w:kern w:val="0"/>
                <w:sz w:val="24"/>
                <w:szCs w:val="24"/>
                <w:lang w:val="en-US" w:eastAsia="et-EE"/>
                <w14:ligatures w14:val="none"/>
              </w:rPr>
              <w:t>etc</w:t>
            </w:r>
            <w:proofErr w:type="spellEnd"/>
            <w:r w:rsidRPr="00D0068B">
              <w:rPr>
                <w:rFonts w:ascii="Times New Roman" w:eastAsia="Times New Roman" w:hAnsi="Times New Roman" w:cs="Times New Roman"/>
                <w:color w:val="000000"/>
                <w:kern w:val="0"/>
                <w:sz w:val="24"/>
                <w:szCs w:val="24"/>
                <w:lang w:val="en-US" w:eastAsia="et-EE"/>
                <w14:ligatures w14:val="none"/>
              </w:rPr>
              <w:t>) is regulated by the EIS internal work procedures.</w:t>
            </w:r>
          </w:p>
          <w:p w14:paraId="47E0CF70" w14:textId="77777777" w:rsidR="00D0068B" w:rsidRDefault="00D0068B" w:rsidP="00A64A8A">
            <w:pPr>
              <w:jc w:val="both"/>
              <w:rPr>
                <w:rFonts w:ascii="Times New Roman" w:eastAsia="Times New Roman" w:hAnsi="Times New Roman" w:cs="Times New Roman"/>
                <w:color w:val="000000"/>
                <w:kern w:val="0"/>
                <w:sz w:val="24"/>
                <w:szCs w:val="24"/>
                <w:lang w:val="en-US" w:eastAsia="et-EE"/>
                <w14:ligatures w14:val="none"/>
              </w:rPr>
            </w:pPr>
          </w:p>
          <w:p w14:paraId="5EAF65C1" w14:textId="26C10923" w:rsidR="00173DCA" w:rsidRPr="00AF30E8" w:rsidRDefault="00173DCA" w:rsidP="00A64A8A">
            <w:pPr>
              <w:pStyle w:val="Loendilik"/>
              <w:numPr>
                <w:ilvl w:val="0"/>
                <w:numId w:val="9"/>
              </w:numPr>
              <w:jc w:val="both"/>
              <w:rPr>
                <w:rFonts w:ascii="Times New Roman" w:eastAsia="Times New Roman" w:hAnsi="Times New Roman" w:cs="Times New Roman"/>
                <w:b/>
                <w:bCs/>
                <w:color w:val="000000"/>
                <w:kern w:val="0"/>
                <w:sz w:val="24"/>
                <w:szCs w:val="24"/>
                <w:lang w:val="en-US" w:eastAsia="et-EE"/>
                <w14:ligatures w14:val="none"/>
              </w:rPr>
            </w:pPr>
            <w:r w:rsidRPr="00AF30E8">
              <w:rPr>
                <w:rFonts w:ascii="Times New Roman" w:eastAsia="Times New Roman" w:hAnsi="Times New Roman" w:cs="Times New Roman"/>
                <w:b/>
                <w:bCs/>
                <w:color w:val="000000"/>
                <w:kern w:val="0"/>
                <w:sz w:val="24"/>
                <w:szCs w:val="24"/>
                <w:lang w:val="en-US" w:eastAsia="et-EE"/>
                <w14:ligatures w14:val="none"/>
              </w:rPr>
              <w:t>At horizontal level the prevention mechanism:</w:t>
            </w:r>
          </w:p>
          <w:p w14:paraId="06F90C3F" w14:textId="0BC17D8D" w:rsidR="00D0068B" w:rsidRPr="00D0068B" w:rsidRDefault="00173DCA" w:rsidP="00A64A8A">
            <w:pPr>
              <w:jc w:val="both"/>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color w:val="000000"/>
                <w:kern w:val="0"/>
                <w:sz w:val="24"/>
                <w:szCs w:val="24"/>
                <w:lang w:val="en-US" w:eastAsia="et-EE"/>
                <w14:ligatures w14:val="none"/>
              </w:rPr>
              <w:t>T</w:t>
            </w:r>
            <w:r w:rsidR="00D0068B" w:rsidRPr="00D0068B">
              <w:rPr>
                <w:rFonts w:ascii="Times New Roman" w:eastAsia="Times New Roman" w:hAnsi="Times New Roman" w:cs="Times New Roman"/>
                <w:color w:val="000000"/>
                <w:kern w:val="0"/>
                <w:sz w:val="24"/>
                <w:szCs w:val="24"/>
                <w:lang w:val="en-US" w:eastAsia="et-EE"/>
                <w14:ligatures w14:val="none"/>
              </w:rPr>
              <w:t>he following documents are taken into account: the Ethical Code of Conduct of public servants (</w:t>
            </w:r>
            <w:hyperlink r:id="rId27" w:history="1">
              <w:r w:rsidR="00D0068B" w:rsidRPr="00D0068B">
                <w:rPr>
                  <w:rStyle w:val="Hperlink"/>
                  <w:rFonts w:ascii="Times New Roman" w:eastAsia="Times New Roman" w:hAnsi="Times New Roman" w:cs="Times New Roman"/>
                  <w:kern w:val="0"/>
                  <w:sz w:val="24"/>
                  <w:szCs w:val="24"/>
                  <w:lang w:eastAsia="et-EE"/>
                  <w14:ligatures w14:val="none"/>
                </w:rPr>
                <w:t>Ametnike eetikakoodeks),</w:t>
              </w:r>
            </w:hyperlink>
            <w:r w:rsidR="00D0068B" w:rsidRPr="00D0068B">
              <w:rPr>
                <w:rFonts w:ascii="Times New Roman" w:eastAsia="Times New Roman" w:hAnsi="Times New Roman" w:cs="Times New Roman"/>
                <w:color w:val="000000"/>
                <w:kern w:val="0"/>
                <w:sz w:val="24"/>
                <w:szCs w:val="24"/>
                <w:lang w:eastAsia="et-EE"/>
                <w14:ligatures w14:val="none"/>
              </w:rPr>
              <w:t xml:space="preserve"> </w:t>
            </w:r>
            <w:proofErr w:type="spellStart"/>
            <w:r w:rsidR="00D0068B" w:rsidRPr="00D0068B">
              <w:rPr>
                <w:rFonts w:ascii="Times New Roman" w:eastAsia="Times New Roman" w:hAnsi="Times New Roman" w:cs="Times New Roman"/>
                <w:color w:val="000000"/>
                <w:kern w:val="0"/>
                <w:sz w:val="24"/>
                <w:szCs w:val="24"/>
                <w:lang w:eastAsia="et-EE"/>
                <w14:ligatures w14:val="none"/>
              </w:rPr>
              <w:t>for</w:t>
            </w:r>
            <w:proofErr w:type="spellEnd"/>
            <w:r w:rsidR="00D0068B" w:rsidRPr="00D0068B">
              <w:rPr>
                <w:rFonts w:ascii="Times New Roman" w:eastAsia="Times New Roman" w:hAnsi="Times New Roman" w:cs="Times New Roman"/>
                <w:color w:val="000000"/>
                <w:kern w:val="0"/>
                <w:sz w:val="24"/>
                <w:szCs w:val="24"/>
                <w:lang w:eastAsia="et-EE"/>
                <w14:ligatures w14:val="none"/>
              </w:rPr>
              <w:t xml:space="preserve"> </w:t>
            </w:r>
            <w:proofErr w:type="spellStart"/>
            <w:r w:rsidR="00D0068B" w:rsidRPr="00D0068B">
              <w:rPr>
                <w:rFonts w:ascii="Times New Roman" w:eastAsia="Times New Roman" w:hAnsi="Times New Roman" w:cs="Times New Roman"/>
                <w:color w:val="000000"/>
                <w:kern w:val="0"/>
                <w:sz w:val="24"/>
                <w:szCs w:val="24"/>
                <w:lang w:eastAsia="et-EE"/>
                <w14:ligatures w14:val="none"/>
              </w:rPr>
              <w:t>which</w:t>
            </w:r>
            <w:proofErr w:type="spellEnd"/>
            <w:r w:rsidR="00D0068B" w:rsidRPr="00D0068B">
              <w:rPr>
                <w:rFonts w:ascii="Times New Roman" w:eastAsia="Times New Roman" w:hAnsi="Times New Roman" w:cs="Times New Roman"/>
                <w:color w:val="000000"/>
                <w:kern w:val="0"/>
                <w:sz w:val="24"/>
                <w:szCs w:val="24"/>
                <w:lang w:eastAsia="et-EE"/>
                <w14:ligatures w14:val="none"/>
              </w:rPr>
              <w:t xml:space="preserve"> </w:t>
            </w:r>
            <w:proofErr w:type="spellStart"/>
            <w:r w:rsidR="00D0068B" w:rsidRPr="00D0068B">
              <w:rPr>
                <w:rFonts w:ascii="Times New Roman" w:eastAsia="Times New Roman" w:hAnsi="Times New Roman" w:cs="Times New Roman"/>
                <w:color w:val="000000"/>
                <w:kern w:val="0"/>
                <w:sz w:val="24"/>
                <w:szCs w:val="24"/>
                <w:lang w:eastAsia="et-EE"/>
                <w14:ligatures w14:val="none"/>
              </w:rPr>
              <w:t>the</w:t>
            </w:r>
            <w:proofErr w:type="spellEnd"/>
            <w:r w:rsidR="00D0068B" w:rsidRPr="00D0068B">
              <w:rPr>
                <w:rFonts w:ascii="Times New Roman" w:eastAsia="Times New Roman" w:hAnsi="Times New Roman" w:cs="Times New Roman"/>
                <w:color w:val="000000"/>
                <w:kern w:val="0"/>
                <w:sz w:val="24"/>
                <w:szCs w:val="24"/>
                <w:lang w:eastAsia="et-EE"/>
                <w14:ligatures w14:val="none"/>
              </w:rPr>
              <w:t xml:space="preserve"> </w:t>
            </w:r>
            <w:proofErr w:type="spellStart"/>
            <w:r w:rsidR="00D0068B" w:rsidRPr="00D0068B">
              <w:rPr>
                <w:rFonts w:ascii="Times New Roman" w:eastAsia="Times New Roman" w:hAnsi="Times New Roman" w:cs="Times New Roman"/>
                <w:color w:val="000000"/>
                <w:kern w:val="0"/>
                <w:sz w:val="24"/>
                <w:szCs w:val="24"/>
                <w:lang w:eastAsia="et-EE"/>
                <w14:ligatures w14:val="none"/>
              </w:rPr>
              <w:t>Public</w:t>
            </w:r>
            <w:proofErr w:type="spellEnd"/>
            <w:r w:rsidR="00D0068B" w:rsidRPr="00D0068B">
              <w:rPr>
                <w:rFonts w:ascii="Times New Roman" w:eastAsia="Times New Roman" w:hAnsi="Times New Roman" w:cs="Times New Roman"/>
                <w:color w:val="000000"/>
                <w:kern w:val="0"/>
                <w:sz w:val="24"/>
                <w:szCs w:val="24"/>
                <w:lang w:eastAsia="et-EE"/>
                <w14:ligatures w14:val="none"/>
              </w:rPr>
              <w:t xml:space="preserve"> </w:t>
            </w:r>
            <w:proofErr w:type="spellStart"/>
            <w:r w:rsidR="00D0068B" w:rsidRPr="00D0068B">
              <w:rPr>
                <w:rFonts w:ascii="Times New Roman" w:eastAsia="Times New Roman" w:hAnsi="Times New Roman" w:cs="Times New Roman"/>
                <w:color w:val="000000"/>
                <w:kern w:val="0"/>
                <w:sz w:val="24"/>
                <w:szCs w:val="24"/>
                <w:lang w:eastAsia="et-EE"/>
                <w14:ligatures w14:val="none"/>
              </w:rPr>
              <w:t>Servant</w:t>
            </w:r>
            <w:proofErr w:type="spellEnd"/>
            <w:r w:rsidR="00D0068B" w:rsidRPr="00D0068B">
              <w:rPr>
                <w:rFonts w:ascii="Times New Roman" w:eastAsia="Times New Roman" w:hAnsi="Times New Roman" w:cs="Times New Roman"/>
                <w:color w:val="000000"/>
                <w:kern w:val="0"/>
                <w:sz w:val="24"/>
                <w:szCs w:val="24"/>
                <w:lang w:eastAsia="et-EE"/>
                <w14:ligatures w14:val="none"/>
              </w:rPr>
              <w:t xml:space="preserve"> </w:t>
            </w:r>
            <w:proofErr w:type="spellStart"/>
            <w:r w:rsidR="00D0068B" w:rsidRPr="00D0068B">
              <w:rPr>
                <w:rFonts w:ascii="Times New Roman" w:eastAsia="Times New Roman" w:hAnsi="Times New Roman" w:cs="Times New Roman"/>
                <w:color w:val="000000"/>
                <w:kern w:val="0"/>
                <w:sz w:val="24"/>
                <w:szCs w:val="24"/>
                <w:lang w:eastAsia="et-EE"/>
                <w14:ligatures w14:val="none"/>
              </w:rPr>
              <w:t>Ethics</w:t>
            </w:r>
            <w:proofErr w:type="spellEnd"/>
            <w:r w:rsidR="00D0068B" w:rsidRPr="00D0068B">
              <w:rPr>
                <w:rFonts w:ascii="Times New Roman" w:eastAsia="Times New Roman" w:hAnsi="Times New Roman" w:cs="Times New Roman"/>
                <w:color w:val="000000"/>
                <w:kern w:val="0"/>
                <w:sz w:val="24"/>
                <w:szCs w:val="24"/>
                <w:lang w:eastAsia="et-EE"/>
                <w14:ligatures w14:val="none"/>
              </w:rPr>
              <w:t xml:space="preserve"> </w:t>
            </w:r>
            <w:proofErr w:type="spellStart"/>
            <w:r w:rsidR="00D0068B" w:rsidRPr="00D0068B">
              <w:rPr>
                <w:rFonts w:ascii="Times New Roman" w:eastAsia="Times New Roman" w:hAnsi="Times New Roman" w:cs="Times New Roman"/>
                <w:color w:val="000000"/>
                <w:kern w:val="0"/>
                <w:sz w:val="24"/>
                <w:szCs w:val="24"/>
                <w:lang w:eastAsia="et-EE"/>
                <w14:ligatures w14:val="none"/>
              </w:rPr>
              <w:t>Council</w:t>
            </w:r>
            <w:proofErr w:type="spellEnd"/>
            <w:r w:rsidR="00D0068B" w:rsidRPr="00D0068B">
              <w:rPr>
                <w:rFonts w:ascii="Times New Roman" w:eastAsia="Times New Roman" w:hAnsi="Times New Roman" w:cs="Times New Roman"/>
                <w:color w:val="000000"/>
                <w:kern w:val="0"/>
                <w:sz w:val="24"/>
                <w:szCs w:val="24"/>
                <w:lang w:eastAsia="et-EE"/>
                <w14:ligatures w14:val="none"/>
              </w:rPr>
              <w:t xml:space="preserve"> (Ametnikueetika nõukogu) </w:t>
            </w:r>
            <w:proofErr w:type="spellStart"/>
            <w:r w:rsidR="00D0068B" w:rsidRPr="00D0068B">
              <w:rPr>
                <w:rFonts w:ascii="Times New Roman" w:eastAsia="Times New Roman" w:hAnsi="Times New Roman" w:cs="Times New Roman"/>
                <w:color w:val="000000"/>
                <w:kern w:val="0"/>
                <w:sz w:val="24"/>
                <w:szCs w:val="24"/>
                <w:lang w:eastAsia="et-EE"/>
                <w14:ligatures w14:val="none"/>
              </w:rPr>
              <w:t>is</w:t>
            </w:r>
            <w:proofErr w:type="spellEnd"/>
            <w:r w:rsidR="00D0068B" w:rsidRPr="00D0068B">
              <w:rPr>
                <w:rFonts w:ascii="Times New Roman" w:eastAsia="Times New Roman" w:hAnsi="Times New Roman" w:cs="Times New Roman"/>
                <w:color w:val="000000"/>
                <w:kern w:val="0"/>
                <w:sz w:val="24"/>
                <w:szCs w:val="24"/>
                <w:lang w:eastAsia="et-EE"/>
                <w14:ligatures w14:val="none"/>
              </w:rPr>
              <w:t xml:space="preserve"> </w:t>
            </w:r>
            <w:proofErr w:type="spellStart"/>
            <w:r w:rsidR="00D0068B" w:rsidRPr="00D0068B">
              <w:rPr>
                <w:rFonts w:ascii="Times New Roman" w:eastAsia="Times New Roman" w:hAnsi="Times New Roman" w:cs="Times New Roman"/>
                <w:color w:val="000000"/>
                <w:kern w:val="0"/>
                <w:sz w:val="24"/>
                <w:szCs w:val="24"/>
                <w:lang w:eastAsia="et-EE"/>
                <w14:ligatures w14:val="none"/>
              </w:rPr>
              <w:t>responsible</w:t>
            </w:r>
            <w:proofErr w:type="spellEnd"/>
            <w:r w:rsidR="00D0068B" w:rsidRPr="00D0068B">
              <w:rPr>
                <w:rFonts w:ascii="Times New Roman" w:eastAsia="Times New Roman" w:hAnsi="Times New Roman" w:cs="Times New Roman"/>
                <w:color w:val="000000"/>
                <w:kern w:val="0"/>
                <w:sz w:val="24"/>
                <w:szCs w:val="24"/>
                <w:lang w:eastAsia="et-EE"/>
                <w14:ligatures w14:val="none"/>
              </w:rPr>
              <w:t xml:space="preserve"> </w:t>
            </w:r>
            <w:proofErr w:type="spellStart"/>
            <w:r w:rsidR="00D0068B" w:rsidRPr="00D0068B">
              <w:rPr>
                <w:rFonts w:ascii="Times New Roman" w:eastAsia="Times New Roman" w:hAnsi="Times New Roman" w:cs="Times New Roman"/>
                <w:color w:val="000000"/>
                <w:kern w:val="0"/>
                <w:sz w:val="24"/>
                <w:szCs w:val="24"/>
                <w:lang w:eastAsia="et-EE"/>
                <w14:ligatures w14:val="none"/>
              </w:rPr>
              <w:t>for</w:t>
            </w:r>
            <w:proofErr w:type="spellEnd"/>
            <w:r w:rsidR="00D0068B" w:rsidRPr="00D0068B">
              <w:rPr>
                <w:rFonts w:ascii="Times New Roman" w:eastAsia="Times New Roman" w:hAnsi="Times New Roman" w:cs="Times New Roman"/>
                <w:color w:val="000000"/>
                <w:kern w:val="0"/>
                <w:sz w:val="24"/>
                <w:szCs w:val="24"/>
                <w:lang w:eastAsia="et-EE"/>
                <w14:ligatures w14:val="none"/>
              </w:rPr>
              <w:t xml:space="preserve"> and </w:t>
            </w:r>
            <w:proofErr w:type="spellStart"/>
            <w:r w:rsidR="00D0068B" w:rsidRPr="00D0068B">
              <w:rPr>
                <w:rFonts w:ascii="Times New Roman" w:eastAsia="Times New Roman" w:hAnsi="Times New Roman" w:cs="Times New Roman"/>
                <w:color w:val="000000"/>
                <w:kern w:val="0"/>
                <w:sz w:val="24"/>
                <w:szCs w:val="24"/>
                <w:lang w:eastAsia="et-EE"/>
                <w14:ligatures w14:val="none"/>
              </w:rPr>
              <w:t>provides</w:t>
            </w:r>
            <w:proofErr w:type="spellEnd"/>
            <w:r w:rsidR="00D0068B" w:rsidRPr="00D0068B">
              <w:rPr>
                <w:rFonts w:ascii="Times New Roman" w:eastAsia="Times New Roman" w:hAnsi="Times New Roman" w:cs="Times New Roman"/>
                <w:color w:val="000000"/>
                <w:kern w:val="0"/>
                <w:sz w:val="24"/>
                <w:szCs w:val="24"/>
                <w:lang w:eastAsia="et-EE"/>
                <w14:ligatures w14:val="none"/>
              </w:rPr>
              <w:t xml:space="preserve"> </w:t>
            </w:r>
            <w:proofErr w:type="spellStart"/>
            <w:r w:rsidR="00D0068B" w:rsidRPr="00D0068B">
              <w:rPr>
                <w:rFonts w:ascii="Times New Roman" w:eastAsia="Times New Roman" w:hAnsi="Times New Roman" w:cs="Times New Roman"/>
                <w:color w:val="000000"/>
                <w:kern w:val="0"/>
                <w:sz w:val="24"/>
                <w:szCs w:val="24"/>
                <w:lang w:eastAsia="et-EE"/>
                <w14:ligatures w14:val="none"/>
              </w:rPr>
              <w:t>clarifications</w:t>
            </w:r>
            <w:proofErr w:type="spellEnd"/>
            <w:r w:rsidR="00D0068B" w:rsidRPr="00D0068B">
              <w:rPr>
                <w:rFonts w:ascii="Times New Roman" w:eastAsia="Times New Roman" w:hAnsi="Times New Roman" w:cs="Times New Roman"/>
                <w:color w:val="000000"/>
                <w:kern w:val="0"/>
                <w:sz w:val="24"/>
                <w:szCs w:val="24"/>
                <w:lang w:eastAsia="et-EE"/>
                <w14:ligatures w14:val="none"/>
              </w:rPr>
              <w:t xml:space="preserve"> on </w:t>
            </w:r>
            <w:proofErr w:type="spellStart"/>
            <w:r w:rsidR="00D0068B" w:rsidRPr="00D0068B">
              <w:rPr>
                <w:rFonts w:ascii="Times New Roman" w:eastAsia="Times New Roman" w:hAnsi="Times New Roman" w:cs="Times New Roman"/>
                <w:color w:val="000000"/>
                <w:kern w:val="0"/>
                <w:sz w:val="24"/>
                <w:szCs w:val="24"/>
                <w:lang w:eastAsia="et-EE"/>
                <w14:ligatures w14:val="none"/>
              </w:rPr>
              <w:t>the</w:t>
            </w:r>
            <w:proofErr w:type="spellEnd"/>
            <w:r w:rsidR="00D0068B" w:rsidRPr="00D0068B">
              <w:rPr>
                <w:rFonts w:ascii="Times New Roman" w:eastAsia="Times New Roman" w:hAnsi="Times New Roman" w:cs="Times New Roman"/>
                <w:color w:val="000000"/>
                <w:kern w:val="0"/>
                <w:sz w:val="24"/>
                <w:szCs w:val="24"/>
                <w:lang w:eastAsia="et-EE"/>
                <w14:ligatures w14:val="none"/>
              </w:rPr>
              <w:t xml:space="preserve"> </w:t>
            </w:r>
            <w:proofErr w:type="spellStart"/>
            <w:r w:rsidR="00D0068B" w:rsidRPr="00D0068B">
              <w:rPr>
                <w:rFonts w:ascii="Times New Roman" w:eastAsia="Times New Roman" w:hAnsi="Times New Roman" w:cs="Times New Roman"/>
                <w:color w:val="000000"/>
                <w:kern w:val="0"/>
                <w:sz w:val="24"/>
                <w:szCs w:val="24"/>
                <w:lang w:eastAsia="et-EE"/>
                <w14:ligatures w14:val="none"/>
              </w:rPr>
              <w:t>uniform</w:t>
            </w:r>
            <w:proofErr w:type="spellEnd"/>
            <w:r w:rsidR="00D0068B" w:rsidRPr="00D0068B">
              <w:rPr>
                <w:rFonts w:ascii="Times New Roman" w:eastAsia="Times New Roman" w:hAnsi="Times New Roman" w:cs="Times New Roman"/>
                <w:color w:val="000000"/>
                <w:kern w:val="0"/>
                <w:sz w:val="24"/>
                <w:szCs w:val="24"/>
                <w:lang w:eastAsia="et-EE"/>
                <w14:ligatures w14:val="none"/>
              </w:rPr>
              <w:t xml:space="preserve"> </w:t>
            </w:r>
            <w:proofErr w:type="spellStart"/>
            <w:r w:rsidR="00D0068B" w:rsidRPr="00D0068B">
              <w:rPr>
                <w:rFonts w:ascii="Times New Roman" w:eastAsia="Times New Roman" w:hAnsi="Times New Roman" w:cs="Times New Roman"/>
                <w:color w:val="000000"/>
                <w:kern w:val="0"/>
                <w:sz w:val="24"/>
                <w:szCs w:val="24"/>
                <w:lang w:eastAsia="et-EE"/>
                <w14:ligatures w14:val="none"/>
              </w:rPr>
              <w:t>implementation</w:t>
            </w:r>
            <w:proofErr w:type="spellEnd"/>
            <w:r w:rsidR="00D0068B" w:rsidRPr="00D0068B">
              <w:rPr>
                <w:rFonts w:ascii="Times New Roman" w:eastAsia="Times New Roman" w:hAnsi="Times New Roman" w:cs="Times New Roman"/>
                <w:color w:val="000000"/>
                <w:kern w:val="0"/>
                <w:sz w:val="24"/>
                <w:szCs w:val="24"/>
                <w:lang w:eastAsia="et-EE"/>
                <w14:ligatures w14:val="none"/>
              </w:rPr>
              <w:t>.</w:t>
            </w:r>
          </w:p>
          <w:p w14:paraId="073D5D74" w14:textId="00CDB642" w:rsidR="00D0068B" w:rsidRPr="00D0068B" w:rsidRDefault="00D0068B" w:rsidP="00A64A8A">
            <w:pPr>
              <w:jc w:val="both"/>
              <w:rPr>
                <w:rFonts w:ascii="Times New Roman" w:eastAsia="Times New Roman" w:hAnsi="Times New Roman" w:cs="Times New Roman"/>
                <w:color w:val="000000"/>
                <w:kern w:val="0"/>
                <w:sz w:val="24"/>
                <w:szCs w:val="24"/>
                <w:lang w:val="en-US" w:eastAsia="et-EE"/>
                <w14:ligatures w14:val="none"/>
              </w:rPr>
            </w:pPr>
            <w:r w:rsidRPr="00D0068B">
              <w:rPr>
                <w:rFonts w:ascii="Times New Roman" w:eastAsia="Times New Roman" w:hAnsi="Times New Roman" w:cs="Times New Roman"/>
                <w:color w:val="000000"/>
                <w:kern w:val="0"/>
                <w:sz w:val="24"/>
                <w:szCs w:val="24"/>
                <w:lang w:val="en-US" w:eastAsia="et-EE"/>
                <w14:ligatures w14:val="none"/>
              </w:rPr>
              <w:t xml:space="preserve">Prevention of corruption is guided by the Anti-Corruption Action Plan 2021-2025 </w:t>
            </w:r>
            <w:r w:rsidRPr="00D0068B">
              <w:rPr>
                <w:rFonts w:ascii="Times New Roman" w:eastAsia="Times New Roman" w:hAnsi="Times New Roman" w:cs="Times New Roman"/>
                <w:color w:val="000000"/>
                <w:kern w:val="0"/>
                <w:sz w:val="24"/>
                <w:szCs w:val="24"/>
                <w:lang w:val="en-US" w:eastAsia="et-EE"/>
                <w14:ligatures w14:val="none"/>
              </w:rPr>
              <w:lastRenderedPageBreak/>
              <w:t>(</w:t>
            </w:r>
            <w:proofErr w:type="spellStart"/>
            <w:r>
              <w:fldChar w:fldCharType="begin"/>
            </w:r>
            <w:r>
              <w:instrText>HYPERLINK "https://www.korruptsioon.ee/sites/default/files/2023-07/korruptsioonivastane_tegevuskava_16.02%20%281%29.pdf"</w:instrText>
            </w:r>
            <w:r>
              <w:fldChar w:fldCharType="separate"/>
            </w:r>
            <w:r w:rsidRPr="00D0068B">
              <w:rPr>
                <w:rStyle w:val="Hperlink"/>
                <w:rFonts w:ascii="Times New Roman" w:eastAsia="Times New Roman" w:hAnsi="Times New Roman" w:cs="Times New Roman"/>
                <w:kern w:val="0"/>
                <w:sz w:val="24"/>
                <w:szCs w:val="24"/>
                <w:lang w:val="en-US" w:eastAsia="et-EE"/>
                <w14:ligatures w14:val="none"/>
              </w:rPr>
              <w:t>Korruptsioonivastane</w:t>
            </w:r>
            <w:proofErr w:type="spellEnd"/>
            <w:r w:rsidRPr="00D0068B">
              <w:rPr>
                <w:rStyle w:val="Hperlink"/>
                <w:rFonts w:ascii="Times New Roman" w:eastAsia="Times New Roman" w:hAnsi="Times New Roman" w:cs="Times New Roman"/>
                <w:kern w:val="0"/>
                <w:sz w:val="24"/>
                <w:szCs w:val="24"/>
                <w:lang w:val="en-US" w:eastAsia="et-EE"/>
                <w14:ligatures w14:val="none"/>
              </w:rPr>
              <w:t xml:space="preserve"> </w:t>
            </w:r>
            <w:proofErr w:type="spellStart"/>
            <w:r w:rsidRPr="00D0068B">
              <w:rPr>
                <w:rStyle w:val="Hperlink"/>
                <w:rFonts w:ascii="Times New Roman" w:eastAsia="Times New Roman" w:hAnsi="Times New Roman" w:cs="Times New Roman"/>
                <w:kern w:val="0"/>
                <w:sz w:val="24"/>
                <w:szCs w:val="24"/>
                <w:lang w:val="en-US" w:eastAsia="et-EE"/>
                <w14:ligatures w14:val="none"/>
              </w:rPr>
              <w:t>tegevuskava</w:t>
            </w:r>
            <w:proofErr w:type="spellEnd"/>
            <w:r w:rsidRPr="00D0068B">
              <w:rPr>
                <w:rStyle w:val="Hperlink"/>
                <w:rFonts w:ascii="Times New Roman" w:eastAsia="Times New Roman" w:hAnsi="Times New Roman" w:cs="Times New Roman"/>
                <w:kern w:val="0"/>
                <w:sz w:val="24"/>
                <w:szCs w:val="24"/>
                <w:lang w:val="en-US" w:eastAsia="et-EE"/>
                <w14:ligatures w14:val="none"/>
              </w:rPr>
              <w:t xml:space="preserve"> 2021-2025)</w:t>
            </w:r>
            <w:r>
              <w:fldChar w:fldCharType="end"/>
            </w:r>
            <w:r w:rsidRPr="00D0068B">
              <w:rPr>
                <w:rFonts w:ascii="Times New Roman" w:eastAsia="Times New Roman" w:hAnsi="Times New Roman" w:cs="Times New Roman"/>
                <w:color w:val="000000"/>
                <w:kern w:val="0"/>
                <w:sz w:val="24"/>
                <w:szCs w:val="24"/>
                <w:lang w:val="en-US" w:eastAsia="et-EE"/>
                <w14:ligatures w14:val="none"/>
              </w:rPr>
              <w:t xml:space="preserve"> The implementation of the Action Plan is coordinated by the Ministry of Justice through the Anti-Corruption Network, in which each ministry and the body responsible for the implementation of the Action Plan appoints a representative. Each authority is responsible for the implementation of the activities assigned to it in the Action Plan.</w:t>
            </w:r>
          </w:p>
          <w:p w14:paraId="5836D181" w14:textId="342E0F75" w:rsidR="00D0068B" w:rsidRPr="00D0068B" w:rsidRDefault="00D0068B" w:rsidP="00A64A8A">
            <w:pPr>
              <w:jc w:val="both"/>
              <w:rPr>
                <w:rFonts w:ascii="Times New Roman" w:eastAsia="Times New Roman" w:hAnsi="Times New Roman" w:cs="Times New Roman"/>
                <w:color w:val="000000"/>
                <w:kern w:val="0"/>
                <w:sz w:val="24"/>
                <w:szCs w:val="24"/>
                <w:lang w:eastAsia="et-EE"/>
                <w14:ligatures w14:val="none"/>
              </w:rPr>
            </w:pPr>
          </w:p>
          <w:p w14:paraId="4A101BB4" w14:textId="1ADB9AC1" w:rsidR="00D0068B" w:rsidRDefault="00D0068B" w:rsidP="00A64A8A">
            <w:pPr>
              <w:jc w:val="both"/>
              <w:rPr>
                <w:rFonts w:ascii="Times New Roman" w:eastAsia="Times New Roman" w:hAnsi="Times New Roman" w:cs="Times New Roman"/>
                <w:color w:val="000000"/>
                <w:kern w:val="0"/>
                <w:sz w:val="24"/>
                <w:szCs w:val="24"/>
                <w:lang w:val="en-US" w:eastAsia="et-EE"/>
                <w14:ligatures w14:val="none"/>
              </w:rPr>
            </w:pPr>
            <w:r w:rsidRPr="00D0068B">
              <w:rPr>
                <w:rFonts w:ascii="Times New Roman" w:eastAsia="Times New Roman" w:hAnsi="Times New Roman" w:cs="Times New Roman"/>
                <w:color w:val="000000"/>
                <w:kern w:val="0"/>
                <w:sz w:val="24"/>
                <w:szCs w:val="24"/>
                <w:lang w:val="en-US" w:eastAsia="et-EE"/>
                <w14:ligatures w14:val="none"/>
              </w:rPr>
              <w:t>Declaration of other economic activities of public sector employees in the Civil Servant Self-Service Portal (</w:t>
            </w:r>
            <w:proofErr w:type="spellStart"/>
            <w:r>
              <w:fldChar w:fldCharType="begin"/>
            </w:r>
            <w:r>
              <w:instrText>HYPERLINK "https://www.riigitootaja.ee/rtip-client/login"</w:instrText>
            </w:r>
            <w:r>
              <w:fldChar w:fldCharType="separate"/>
            </w:r>
            <w:r w:rsidRPr="00D0068B">
              <w:rPr>
                <w:rStyle w:val="Hperlink"/>
                <w:rFonts w:ascii="Times New Roman" w:eastAsia="Times New Roman" w:hAnsi="Times New Roman" w:cs="Times New Roman"/>
                <w:kern w:val="0"/>
                <w:sz w:val="24"/>
                <w:szCs w:val="24"/>
                <w:lang w:val="en-US" w:eastAsia="et-EE"/>
                <w14:ligatures w14:val="none"/>
              </w:rPr>
              <w:t>Riigitöötaja</w:t>
            </w:r>
            <w:proofErr w:type="spellEnd"/>
            <w:r w:rsidRPr="00D0068B">
              <w:rPr>
                <w:rStyle w:val="Hperlink"/>
                <w:rFonts w:ascii="Times New Roman" w:eastAsia="Times New Roman" w:hAnsi="Times New Roman" w:cs="Times New Roman"/>
                <w:kern w:val="0"/>
                <w:sz w:val="24"/>
                <w:szCs w:val="24"/>
                <w:lang w:val="en-US" w:eastAsia="et-EE"/>
                <w14:ligatures w14:val="none"/>
              </w:rPr>
              <w:t xml:space="preserve"> </w:t>
            </w:r>
            <w:proofErr w:type="spellStart"/>
            <w:r w:rsidRPr="00D0068B">
              <w:rPr>
                <w:rStyle w:val="Hperlink"/>
                <w:rFonts w:ascii="Times New Roman" w:eastAsia="Times New Roman" w:hAnsi="Times New Roman" w:cs="Times New Roman"/>
                <w:kern w:val="0"/>
                <w:sz w:val="24"/>
                <w:szCs w:val="24"/>
                <w:lang w:val="en-US" w:eastAsia="et-EE"/>
                <w14:ligatures w14:val="none"/>
              </w:rPr>
              <w:t>iseteenindusportaal</w:t>
            </w:r>
            <w:proofErr w:type="spellEnd"/>
            <w:r w:rsidRPr="00D0068B">
              <w:rPr>
                <w:rStyle w:val="Hperlink"/>
                <w:rFonts w:ascii="Times New Roman" w:eastAsia="Times New Roman" w:hAnsi="Times New Roman" w:cs="Times New Roman"/>
                <w:kern w:val="0"/>
                <w:sz w:val="24"/>
                <w:szCs w:val="24"/>
                <w:lang w:val="en-US" w:eastAsia="et-EE"/>
                <w14:ligatures w14:val="none"/>
              </w:rPr>
              <w:t>)</w:t>
            </w:r>
            <w:r>
              <w:fldChar w:fldCharType="end"/>
            </w:r>
            <w:r w:rsidRPr="00D0068B">
              <w:rPr>
                <w:rFonts w:ascii="Times New Roman" w:eastAsia="Times New Roman" w:hAnsi="Times New Roman" w:cs="Times New Roman"/>
                <w:color w:val="000000"/>
                <w:kern w:val="0"/>
                <w:sz w:val="24"/>
                <w:szCs w:val="24"/>
                <w:lang w:val="en-US" w:eastAsia="et-EE"/>
                <w14:ligatures w14:val="none"/>
              </w:rPr>
              <w:t xml:space="preserve"> is one of the tools to prevent conflicts of interest and the corruption that can arise from them.</w:t>
            </w:r>
          </w:p>
          <w:p w14:paraId="4375E57A" w14:textId="77777777" w:rsidR="00587970" w:rsidRDefault="00587970" w:rsidP="00A64A8A">
            <w:pPr>
              <w:jc w:val="both"/>
              <w:rPr>
                <w:rFonts w:ascii="Times New Roman" w:eastAsia="Times New Roman" w:hAnsi="Times New Roman" w:cs="Times New Roman"/>
                <w:color w:val="000000"/>
                <w:kern w:val="0"/>
                <w:sz w:val="24"/>
                <w:szCs w:val="24"/>
                <w:lang w:eastAsia="et-EE"/>
                <w14:ligatures w14:val="none"/>
              </w:rPr>
            </w:pPr>
          </w:p>
          <w:p w14:paraId="7B29CE78" w14:textId="270B3EFB" w:rsidR="00587970" w:rsidRPr="00587970" w:rsidRDefault="00587970" w:rsidP="00A64A8A">
            <w:pPr>
              <w:jc w:val="both"/>
              <w:rPr>
                <w:rFonts w:ascii="Times New Roman" w:eastAsia="Times New Roman" w:hAnsi="Times New Roman" w:cs="Times New Roman"/>
                <w:color w:val="000000"/>
                <w:kern w:val="0"/>
                <w:sz w:val="24"/>
                <w:szCs w:val="24"/>
                <w:lang w:eastAsia="et-EE"/>
                <w14:ligatures w14:val="none"/>
              </w:rPr>
            </w:pPr>
            <w:r w:rsidRPr="00587970">
              <w:rPr>
                <w:rFonts w:ascii="Times New Roman" w:eastAsia="Times New Roman" w:hAnsi="Times New Roman" w:cs="Times New Roman"/>
                <w:color w:val="000000"/>
                <w:kern w:val="0"/>
                <w:sz w:val="24"/>
                <w:szCs w:val="24"/>
                <w:lang w:val="en-US" w:eastAsia="et-EE"/>
                <w14:ligatures w14:val="none"/>
              </w:rPr>
              <w:t xml:space="preserve">Suspicions of fraud connected to EU support/funds can be reported via the </w:t>
            </w:r>
            <w:r>
              <w:rPr>
                <w:rFonts w:ascii="Times New Roman" w:eastAsia="Times New Roman" w:hAnsi="Times New Roman" w:cs="Times New Roman"/>
                <w:color w:val="000000"/>
                <w:kern w:val="0"/>
                <w:sz w:val="24"/>
                <w:szCs w:val="24"/>
                <w:lang w:val="en-US" w:eastAsia="et-EE"/>
                <w14:ligatures w14:val="none"/>
              </w:rPr>
              <w:t>EIS</w:t>
            </w:r>
            <w:r w:rsidRPr="00587970">
              <w:rPr>
                <w:rFonts w:ascii="Times New Roman" w:eastAsia="Times New Roman" w:hAnsi="Times New Roman" w:cs="Times New Roman"/>
                <w:color w:val="000000"/>
                <w:kern w:val="0"/>
                <w:sz w:val="24"/>
                <w:szCs w:val="24"/>
                <w:lang w:val="en-US" w:eastAsia="et-EE"/>
                <w14:ligatures w14:val="none"/>
              </w:rPr>
              <w:t xml:space="preserve"> website.</w:t>
            </w:r>
          </w:p>
          <w:p w14:paraId="67039A0F" w14:textId="77777777" w:rsidR="00D0068B" w:rsidRDefault="00D0068B" w:rsidP="00A64A8A">
            <w:pPr>
              <w:jc w:val="both"/>
              <w:rPr>
                <w:rFonts w:ascii="Times New Roman" w:eastAsia="Times New Roman" w:hAnsi="Times New Roman" w:cs="Times New Roman"/>
                <w:color w:val="000000"/>
                <w:kern w:val="0"/>
                <w:sz w:val="24"/>
                <w:szCs w:val="24"/>
                <w:lang w:eastAsia="et-EE"/>
                <w14:ligatures w14:val="none"/>
              </w:rPr>
            </w:pPr>
          </w:p>
          <w:p w14:paraId="4C3AAF47" w14:textId="7A6F5788" w:rsidR="00587970" w:rsidRDefault="00587970" w:rsidP="00A64A8A">
            <w:pPr>
              <w:jc w:val="both"/>
              <w:rPr>
                <w:rFonts w:ascii="Times New Roman" w:eastAsia="Times New Roman" w:hAnsi="Times New Roman" w:cs="Times New Roman"/>
                <w:color w:val="000000"/>
                <w:kern w:val="0"/>
                <w:sz w:val="24"/>
                <w:szCs w:val="24"/>
                <w:lang w:eastAsia="et-EE"/>
                <w14:ligatures w14:val="none"/>
              </w:rPr>
            </w:pPr>
            <w:r w:rsidRPr="00587970">
              <w:rPr>
                <w:rFonts w:ascii="Times New Roman" w:eastAsia="Times New Roman" w:hAnsi="Times New Roman" w:cs="Times New Roman"/>
                <w:noProof/>
                <w:color w:val="000000"/>
                <w:kern w:val="0"/>
                <w:sz w:val="24"/>
                <w:szCs w:val="24"/>
                <w:lang w:eastAsia="et-EE"/>
                <w14:ligatures w14:val="none"/>
              </w:rPr>
              <w:drawing>
                <wp:inline distT="0" distB="0" distL="0" distR="0" wp14:anchorId="1C7DF5DE" wp14:editId="4A2A2856">
                  <wp:extent cx="1509963" cy="1524512"/>
                  <wp:effectExtent l="0" t="0" r="0" b="0"/>
                  <wp:docPr id="187111572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1115725" name=""/>
                          <pic:cNvPicPr/>
                        </pic:nvPicPr>
                        <pic:blipFill>
                          <a:blip r:embed="rId28"/>
                          <a:stretch>
                            <a:fillRect/>
                          </a:stretch>
                        </pic:blipFill>
                        <pic:spPr>
                          <a:xfrm>
                            <a:off x="0" y="0"/>
                            <a:ext cx="1533332" cy="1548106"/>
                          </a:xfrm>
                          <a:prstGeom prst="rect">
                            <a:avLst/>
                          </a:prstGeom>
                        </pic:spPr>
                      </pic:pic>
                    </a:graphicData>
                  </a:graphic>
                </wp:inline>
              </w:drawing>
            </w:r>
          </w:p>
          <w:p w14:paraId="0C830ECE" w14:textId="77777777" w:rsidR="00587970" w:rsidRDefault="00587970" w:rsidP="00A64A8A">
            <w:pPr>
              <w:jc w:val="both"/>
              <w:rPr>
                <w:rFonts w:ascii="Times New Roman" w:eastAsia="Times New Roman" w:hAnsi="Times New Roman" w:cs="Times New Roman"/>
                <w:color w:val="000000"/>
                <w:kern w:val="0"/>
                <w:sz w:val="24"/>
                <w:szCs w:val="24"/>
                <w:lang w:eastAsia="et-EE"/>
                <w14:ligatures w14:val="none"/>
              </w:rPr>
            </w:pPr>
          </w:p>
          <w:p w14:paraId="1CF32E2D" w14:textId="2A576C89" w:rsidR="00173DCA" w:rsidRPr="000A0AEC" w:rsidRDefault="00173DCA" w:rsidP="00A64A8A">
            <w:pPr>
              <w:jc w:val="both"/>
              <w:rPr>
                <w:rFonts w:ascii="Times New Roman" w:eastAsia="Times New Roman" w:hAnsi="Times New Roman" w:cs="Times New Roman"/>
                <w:b/>
                <w:bCs/>
                <w:color w:val="000000"/>
                <w:kern w:val="0"/>
                <w:sz w:val="24"/>
                <w:szCs w:val="24"/>
                <w:lang w:eastAsia="et-EE"/>
                <w14:ligatures w14:val="none"/>
              </w:rPr>
            </w:pPr>
            <w:r w:rsidRPr="000A0AEC">
              <w:rPr>
                <w:rFonts w:ascii="Times New Roman" w:eastAsia="Times New Roman" w:hAnsi="Times New Roman" w:cs="Times New Roman"/>
                <w:b/>
                <w:bCs/>
                <w:color w:val="000000"/>
                <w:kern w:val="0"/>
                <w:sz w:val="24"/>
                <w:szCs w:val="24"/>
                <w:lang w:eastAsia="et-EE"/>
                <w14:ligatures w14:val="none"/>
              </w:rPr>
              <w:t>2. Enterprice Estonia in-</w:t>
            </w:r>
            <w:proofErr w:type="spellStart"/>
            <w:r w:rsidRPr="000A0AEC">
              <w:rPr>
                <w:rFonts w:ascii="Times New Roman" w:eastAsia="Times New Roman" w:hAnsi="Times New Roman" w:cs="Times New Roman"/>
                <w:b/>
                <w:bCs/>
                <w:color w:val="000000"/>
                <w:kern w:val="0"/>
                <w:sz w:val="24"/>
                <w:szCs w:val="24"/>
                <w:lang w:eastAsia="et-EE"/>
                <w14:ligatures w14:val="none"/>
              </w:rPr>
              <w:t>house</w:t>
            </w:r>
            <w:proofErr w:type="spellEnd"/>
            <w:r w:rsidRPr="000A0AEC">
              <w:rPr>
                <w:rFonts w:ascii="Times New Roman" w:eastAsia="Times New Roman" w:hAnsi="Times New Roman" w:cs="Times New Roman"/>
                <w:b/>
                <w:bCs/>
                <w:color w:val="000000"/>
                <w:kern w:val="0"/>
                <w:sz w:val="24"/>
                <w:szCs w:val="24"/>
                <w:lang w:eastAsia="et-EE"/>
                <w14:ligatures w14:val="none"/>
              </w:rPr>
              <w:t xml:space="preserve"> </w:t>
            </w:r>
            <w:proofErr w:type="spellStart"/>
            <w:r w:rsidRPr="000A0AEC">
              <w:rPr>
                <w:rFonts w:ascii="Times New Roman" w:eastAsia="Times New Roman" w:hAnsi="Times New Roman" w:cs="Times New Roman"/>
                <w:b/>
                <w:bCs/>
                <w:color w:val="000000"/>
                <w:kern w:val="0"/>
                <w:sz w:val="24"/>
                <w:szCs w:val="24"/>
                <w:lang w:eastAsia="et-EE"/>
                <w14:ligatures w14:val="none"/>
              </w:rPr>
              <w:t>system</w:t>
            </w:r>
            <w:proofErr w:type="spellEnd"/>
            <w:r w:rsidRPr="000A0AEC">
              <w:rPr>
                <w:rFonts w:ascii="Times New Roman" w:eastAsia="Times New Roman" w:hAnsi="Times New Roman" w:cs="Times New Roman"/>
                <w:b/>
                <w:bCs/>
                <w:color w:val="000000"/>
                <w:kern w:val="0"/>
                <w:sz w:val="24"/>
                <w:szCs w:val="24"/>
                <w:lang w:eastAsia="et-EE"/>
                <w14:ligatures w14:val="none"/>
              </w:rPr>
              <w:t xml:space="preserve"> </w:t>
            </w:r>
            <w:proofErr w:type="spellStart"/>
            <w:r w:rsidRPr="000A0AEC">
              <w:rPr>
                <w:rFonts w:ascii="Times New Roman" w:eastAsia="Times New Roman" w:hAnsi="Times New Roman" w:cs="Times New Roman"/>
                <w:b/>
                <w:bCs/>
                <w:color w:val="000000"/>
                <w:kern w:val="0"/>
                <w:sz w:val="24"/>
                <w:szCs w:val="24"/>
                <w:lang w:eastAsia="et-EE"/>
                <w14:ligatures w14:val="none"/>
              </w:rPr>
              <w:t>for</w:t>
            </w:r>
            <w:proofErr w:type="spellEnd"/>
            <w:r w:rsidRPr="000A0AEC">
              <w:rPr>
                <w:rFonts w:ascii="Times New Roman" w:eastAsia="Times New Roman" w:hAnsi="Times New Roman" w:cs="Times New Roman"/>
                <w:b/>
                <w:bCs/>
                <w:color w:val="000000"/>
                <w:kern w:val="0"/>
                <w:sz w:val="24"/>
                <w:szCs w:val="24"/>
                <w:lang w:eastAsia="et-EE"/>
                <w14:ligatures w14:val="none"/>
              </w:rPr>
              <w:t xml:space="preserve"> </w:t>
            </w:r>
            <w:proofErr w:type="spellStart"/>
            <w:r w:rsidRPr="000A0AEC">
              <w:rPr>
                <w:rFonts w:ascii="Times New Roman" w:eastAsia="Times New Roman" w:hAnsi="Times New Roman" w:cs="Times New Roman"/>
                <w:b/>
                <w:bCs/>
                <w:color w:val="000000"/>
                <w:kern w:val="0"/>
                <w:sz w:val="24"/>
                <w:szCs w:val="24"/>
                <w:lang w:eastAsia="et-EE"/>
                <w14:ligatures w14:val="none"/>
              </w:rPr>
              <w:t>corruption</w:t>
            </w:r>
            <w:proofErr w:type="spellEnd"/>
            <w:r w:rsidRPr="000A0AEC">
              <w:rPr>
                <w:rFonts w:ascii="Times New Roman" w:eastAsia="Times New Roman" w:hAnsi="Times New Roman" w:cs="Times New Roman"/>
                <w:b/>
                <w:bCs/>
                <w:color w:val="000000"/>
                <w:kern w:val="0"/>
                <w:sz w:val="24"/>
                <w:szCs w:val="24"/>
                <w:lang w:eastAsia="et-EE"/>
                <w14:ligatures w14:val="none"/>
              </w:rPr>
              <w:t xml:space="preserve">, and </w:t>
            </w:r>
            <w:proofErr w:type="spellStart"/>
            <w:r w:rsidRPr="000A0AEC">
              <w:rPr>
                <w:rFonts w:ascii="Times New Roman" w:eastAsia="Times New Roman" w:hAnsi="Times New Roman" w:cs="Times New Roman"/>
                <w:b/>
                <w:bCs/>
                <w:color w:val="000000"/>
                <w:kern w:val="0"/>
                <w:sz w:val="24"/>
                <w:szCs w:val="24"/>
                <w:lang w:eastAsia="et-EE"/>
                <w14:ligatures w14:val="none"/>
              </w:rPr>
              <w:t>avoidance</w:t>
            </w:r>
            <w:proofErr w:type="spellEnd"/>
            <w:r w:rsidRPr="000A0AEC">
              <w:rPr>
                <w:rFonts w:ascii="Times New Roman" w:eastAsia="Times New Roman" w:hAnsi="Times New Roman" w:cs="Times New Roman"/>
                <w:b/>
                <w:bCs/>
                <w:color w:val="000000"/>
                <w:kern w:val="0"/>
                <w:sz w:val="24"/>
                <w:szCs w:val="24"/>
                <w:lang w:eastAsia="et-EE"/>
                <w14:ligatures w14:val="none"/>
              </w:rPr>
              <w:t xml:space="preserve"> of </w:t>
            </w:r>
            <w:proofErr w:type="spellStart"/>
            <w:r w:rsidRPr="000A0AEC">
              <w:rPr>
                <w:rFonts w:ascii="Times New Roman" w:eastAsia="Times New Roman" w:hAnsi="Times New Roman" w:cs="Times New Roman"/>
                <w:b/>
                <w:bCs/>
                <w:color w:val="000000"/>
                <w:kern w:val="0"/>
                <w:sz w:val="24"/>
                <w:szCs w:val="24"/>
                <w:lang w:eastAsia="et-EE"/>
                <w14:ligatures w14:val="none"/>
              </w:rPr>
              <w:t>conflicts</w:t>
            </w:r>
            <w:proofErr w:type="spellEnd"/>
            <w:r w:rsidRPr="000A0AEC">
              <w:rPr>
                <w:rFonts w:ascii="Times New Roman" w:eastAsia="Times New Roman" w:hAnsi="Times New Roman" w:cs="Times New Roman"/>
                <w:b/>
                <w:bCs/>
                <w:color w:val="000000"/>
                <w:kern w:val="0"/>
                <w:sz w:val="24"/>
                <w:szCs w:val="24"/>
                <w:lang w:eastAsia="et-EE"/>
                <w14:ligatures w14:val="none"/>
              </w:rPr>
              <w:t xml:space="preserve"> of </w:t>
            </w:r>
            <w:proofErr w:type="spellStart"/>
            <w:r w:rsidRPr="000A0AEC">
              <w:rPr>
                <w:rFonts w:ascii="Times New Roman" w:eastAsia="Times New Roman" w:hAnsi="Times New Roman" w:cs="Times New Roman"/>
                <w:b/>
                <w:bCs/>
                <w:color w:val="000000"/>
                <w:kern w:val="0"/>
                <w:sz w:val="24"/>
                <w:szCs w:val="24"/>
                <w:lang w:eastAsia="et-EE"/>
                <w14:ligatures w14:val="none"/>
              </w:rPr>
              <w:t>interest</w:t>
            </w:r>
            <w:proofErr w:type="spellEnd"/>
          </w:p>
          <w:p w14:paraId="75811F06" w14:textId="77777777" w:rsidR="00173DCA" w:rsidRDefault="00173DCA" w:rsidP="00A64A8A">
            <w:pPr>
              <w:jc w:val="both"/>
              <w:rPr>
                <w:rFonts w:ascii="Times New Roman" w:eastAsia="Times New Roman" w:hAnsi="Times New Roman" w:cs="Times New Roman"/>
                <w:color w:val="000000"/>
                <w:kern w:val="0"/>
                <w:sz w:val="24"/>
                <w:szCs w:val="24"/>
                <w:lang w:val="en-US" w:eastAsia="et-EE"/>
                <w14:ligatures w14:val="none"/>
              </w:rPr>
            </w:pPr>
          </w:p>
          <w:p w14:paraId="5AD78CC9" w14:textId="77777777" w:rsidR="001B7850" w:rsidRDefault="001B7850" w:rsidP="00A64A8A">
            <w:pPr>
              <w:jc w:val="both"/>
              <w:rPr>
                <w:rFonts w:ascii="Times New Roman" w:eastAsia="Times New Roman" w:hAnsi="Times New Roman" w:cs="Times New Roman"/>
                <w:color w:val="000000"/>
                <w:kern w:val="0"/>
                <w:sz w:val="24"/>
                <w:szCs w:val="24"/>
                <w:lang w:val="en-US" w:eastAsia="et-EE"/>
                <w14:ligatures w14:val="none"/>
              </w:rPr>
            </w:pPr>
          </w:p>
          <w:p w14:paraId="70C21E4B" w14:textId="77777777" w:rsidR="001B7850" w:rsidRPr="00D27572" w:rsidRDefault="001B7850" w:rsidP="00A64A8A">
            <w:pPr>
              <w:jc w:val="both"/>
              <w:rPr>
                <w:rFonts w:ascii="Times New Roman" w:eastAsia="Times New Roman" w:hAnsi="Times New Roman" w:cs="Times New Roman"/>
                <w:b/>
                <w:bCs/>
                <w:color w:val="000000"/>
                <w:kern w:val="0"/>
                <w:sz w:val="24"/>
                <w:szCs w:val="24"/>
                <w:lang w:val="en-US" w:eastAsia="et-EE"/>
                <w14:ligatures w14:val="none"/>
              </w:rPr>
            </w:pPr>
            <w:r w:rsidRPr="00D27572">
              <w:rPr>
                <w:rFonts w:ascii="Times New Roman" w:eastAsia="Times New Roman" w:hAnsi="Times New Roman" w:cs="Times New Roman"/>
                <w:b/>
                <w:bCs/>
                <w:color w:val="000000"/>
                <w:kern w:val="0"/>
                <w:sz w:val="24"/>
                <w:szCs w:val="24"/>
                <w:lang w:val="en-US" w:eastAsia="et-EE"/>
                <w14:ligatures w14:val="none"/>
              </w:rPr>
              <w:t>Whistleblowing system</w:t>
            </w:r>
          </w:p>
          <w:p w14:paraId="5AF270A4" w14:textId="77777777" w:rsidR="00D27572" w:rsidRPr="00D27572" w:rsidRDefault="00D27572" w:rsidP="00A64A8A">
            <w:pPr>
              <w:jc w:val="both"/>
              <w:rPr>
                <w:rFonts w:ascii="Times New Roman" w:eastAsia="Times New Roman" w:hAnsi="Times New Roman" w:cs="Times New Roman"/>
                <w:color w:val="000000"/>
                <w:kern w:val="0"/>
                <w:sz w:val="24"/>
                <w:szCs w:val="24"/>
                <w:lang w:val="en-US" w:eastAsia="et-EE"/>
                <w14:ligatures w14:val="none"/>
              </w:rPr>
            </w:pPr>
            <w:r w:rsidRPr="00D27572">
              <w:rPr>
                <w:rFonts w:ascii="Times New Roman" w:eastAsia="Times New Roman" w:hAnsi="Times New Roman" w:cs="Times New Roman"/>
                <w:color w:val="000000"/>
                <w:kern w:val="0"/>
                <w:sz w:val="24"/>
                <w:szCs w:val="24"/>
                <w:lang w:val="en-US" w:eastAsia="et-EE"/>
                <w14:ligatures w14:val="none"/>
              </w:rPr>
              <w:t>Regarding whistleblowing, an anonymous tip system is in place, including an internal system (with the option of an automated answering service) and an anonymous contact form for submitting written reports (external). Thus, both external and internal tip systems are operational. These are regulated by the Code of Ethics, and everyone who suspects a violation of the principles of the Code of Ethics is obliged to report it:</w:t>
            </w:r>
          </w:p>
          <w:p w14:paraId="21D82271" w14:textId="77777777" w:rsidR="00D27572" w:rsidRPr="00D27572" w:rsidRDefault="00D27572" w:rsidP="00A64A8A">
            <w:pPr>
              <w:jc w:val="both"/>
              <w:rPr>
                <w:rFonts w:ascii="Times New Roman" w:eastAsia="Times New Roman" w:hAnsi="Times New Roman" w:cs="Times New Roman"/>
                <w:color w:val="000000"/>
                <w:kern w:val="0"/>
                <w:sz w:val="24"/>
                <w:szCs w:val="24"/>
                <w:lang w:val="en-US" w:eastAsia="et-EE"/>
                <w14:ligatures w14:val="none"/>
              </w:rPr>
            </w:pPr>
          </w:p>
          <w:p w14:paraId="7BADFAE0" w14:textId="1B2ADE76" w:rsidR="00D27572" w:rsidRPr="00D27572" w:rsidRDefault="00D27572" w:rsidP="00A64A8A">
            <w:pPr>
              <w:jc w:val="both"/>
              <w:rPr>
                <w:rFonts w:ascii="Times New Roman" w:eastAsia="Times New Roman" w:hAnsi="Times New Roman" w:cs="Times New Roman"/>
                <w:color w:val="000000"/>
                <w:kern w:val="0"/>
                <w:sz w:val="24"/>
                <w:szCs w:val="24"/>
                <w:lang w:val="en-US" w:eastAsia="et-EE"/>
                <w14:ligatures w14:val="none"/>
              </w:rPr>
            </w:pPr>
            <w:r>
              <w:rPr>
                <w:rFonts w:ascii="Times New Roman" w:eastAsia="Times New Roman" w:hAnsi="Times New Roman" w:cs="Times New Roman"/>
                <w:color w:val="000000"/>
                <w:kern w:val="0"/>
                <w:sz w:val="24"/>
                <w:szCs w:val="24"/>
                <w:lang w:val="en-US" w:eastAsia="et-EE"/>
                <w14:ligatures w14:val="none"/>
              </w:rPr>
              <w:t xml:space="preserve">1. </w:t>
            </w:r>
            <w:r w:rsidRPr="00D27572">
              <w:rPr>
                <w:rFonts w:ascii="Times New Roman" w:eastAsia="Times New Roman" w:hAnsi="Times New Roman" w:cs="Times New Roman"/>
                <w:color w:val="000000"/>
                <w:kern w:val="0"/>
                <w:sz w:val="24"/>
                <w:szCs w:val="24"/>
                <w:lang w:val="en-US" w:eastAsia="et-EE"/>
                <w14:ligatures w14:val="none"/>
              </w:rPr>
              <w:t>By contacting their direct supervisor.</w:t>
            </w:r>
          </w:p>
          <w:p w14:paraId="5C7E5B8F" w14:textId="37103FE6" w:rsidR="00D27572" w:rsidRPr="00D27572" w:rsidRDefault="00D27572" w:rsidP="00A64A8A">
            <w:pPr>
              <w:jc w:val="both"/>
              <w:rPr>
                <w:rFonts w:ascii="Times New Roman" w:eastAsia="Times New Roman" w:hAnsi="Times New Roman" w:cs="Times New Roman"/>
                <w:color w:val="000000"/>
                <w:kern w:val="0"/>
                <w:sz w:val="24"/>
                <w:szCs w:val="24"/>
                <w:lang w:val="en-US" w:eastAsia="et-EE"/>
                <w14:ligatures w14:val="none"/>
              </w:rPr>
            </w:pPr>
            <w:r>
              <w:rPr>
                <w:rFonts w:ascii="Times New Roman" w:eastAsia="Times New Roman" w:hAnsi="Times New Roman" w:cs="Times New Roman"/>
                <w:color w:val="000000"/>
                <w:kern w:val="0"/>
                <w:sz w:val="24"/>
                <w:szCs w:val="24"/>
                <w:lang w:val="en-US" w:eastAsia="et-EE"/>
                <w14:ligatures w14:val="none"/>
              </w:rPr>
              <w:lastRenderedPageBreak/>
              <w:t xml:space="preserve">2. </w:t>
            </w:r>
            <w:r w:rsidRPr="00D27572">
              <w:rPr>
                <w:rFonts w:ascii="Times New Roman" w:eastAsia="Times New Roman" w:hAnsi="Times New Roman" w:cs="Times New Roman"/>
                <w:color w:val="000000"/>
                <w:kern w:val="0"/>
                <w:sz w:val="24"/>
                <w:szCs w:val="24"/>
                <w:lang w:val="en-US" w:eastAsia="et-EE"/>
                <w14:ligatures w14:val="none"/>
              </w:rPr>
              <w:t>By reaching out to the respective field manager of the supervisory unit.</w:t>
            </w:r>
          </w:p>
          <w:p w14:paraId="768B6446" w14:textId="2C7419BD" w:rsidR="00D27572" w:rsidRPr="00D27572" w:rsidRDefault="00D27572" w:rsidP="00A64A8A">
            <w:pPr>
              <w:jc w:val="both"/>
              <w:rPr>
                <w:rFonts w:ascii="Times New Roman" w:eastAsia="Times New Roman" w:hAnsi="Times New Roman" w:cs="Times New Roman"/>
                <w:color w:val="000000"/>
                <w:kern w:val="0"/>
                <w:sz w:val="24"/>
                <w:szCs w:val="24"/>
                <w:lang w:val="en-US" w:eastAsia="et-EE"/>
                <w14:ligatures w14:val="none"/>
              </w:rPr>
            </w:pPr>
            <w:r>
              <w:rPr>
                <w:rFonts w:ascii="Times New Roman" w:eastAsia="Times New Roman" w:hAnsi="Times New Roman" w:cs="Times New Roman"/>
                <w:color w:val="000000"/>
                <w:kern w:val="0"/>
                <w:sz w:val="24"/>
                <w:szCs w:val="24"/>
                <w:lang w:val="en-US" w:eastAsia="et-EE"/>
                <w14:ligatures w14:val="none"/>
              </w:rPr>
              <w:t xml:space="preserve">3. </w:t>
            </w:r>
            <w:r w:rsidRPr="00D27572">
              <w:rPr>
                <w:rFonts w:ascii="Times New Roman" w:eastAsia="Times New Roman" w:hAnsi="Times New Roman" w:cs="Times New Roman"/>
                <w:color w:val="000000"/>
                <w:kern w:val="0"/>
                <w:sz w:val="24"/>
                <w:szCs w:val="24"/>
                <w:lang w:val="en-US" w:eastAsia="et-EE"/>
                <w14:ligatures w14:val="none"/>
              </w:rPr>
              <w:t>By submitting a report through the foundation's whistleblowing hotline.</w:t>
            </w:r>
          </w:p>
          <w:p w14:paraId="5C92BDC6" w14:textId="77777777" w:rsidR="00D27572" w:rsidRPr="00D27572" w:rsidRDefault="00D27572" w:rsidP="00A64A8A">
            <w:pPr>
              <w:jc w:val="both"/>
              <w:rPr>
                <w:rFonts w:ascii="Times New Roman" w:eastAsia="Times New Roman" w:hAnsi="Times New Roman" w:cs="Times New Roman"/>
                <w:color w:val="000000"/>
                <w:kern w:val="0"/>
                <w:sz w:val="24"/>
                <w:szCs w:val="24"/>
                <w:lang w:val="en-US" w:eastAsia="et-EE"/>
                <w14:ligatures w14:val="none"/>
              </w:rPr>
            </w:pPr>
            <w:r w:rsidRPr="00D27572">
              <w:rPr>
                <w:rFonts w:ascii="Times New Roman" w:eastAsia="Times New Roman" w:hAnsi="Times New Roman" w:cs="Times New Roman"/>
                <w:color w:val="000000"/>
                <w:kern w:val="0"/>
                <w:sz w:val="24"/>
                <w:szCs w:val="24"/>
                <w:lang w:val="en-US" w:eastAsia="et-EE"/>
                <w14:ligatures w14:val="none"/>
              </w:rPr>
              <w:t>The foundation does not impose any sanctions against individuals who report violations or suspicions of ethical norms in good faith. However, the foundation may inform law enforcement authorities about any illegal activities or suspicions of such activities by an employee.</w:t>
            </w:r>
          </w:p>
          <w:p w14:paraId="048747F3" w14:textId="77777777" w:rsidR="00D27572" w:rsidRPr="00D27572" w:rsidRDefault="00D27572" w:rsidP="00A64A8A">
            <w:pPr>
              <w:jc w:val="both"/>
              <w:rPr>
                <w:rFonts w:ascii="Times New Roman" w:eastAsia="Times New Roman" w:hAnsi="Times New Roman" w:cs="Times New Roman"/>
                <w:color w:val="000000"/>
                <w:kern w:val="0"/>
                <w:sz w:val="24"/>
                <w:szCs w:val="24"/>
                <w:lang w:val="en-US" w:eastAsia="et-EE"/>
                <w14:ligatures w14:val="none"/>
              </w:rPr>
            </w:pPr>
          </w:p>
          <w:p w14:paraId="54DFE1C9" w14:textId="5359FC21" w:rsidR="00D27572" w:rsidRPr="00D27572" w:rsidRDefault="00D27572" w:rsidP="00A64A8A">
            <w:pPr>
              <w:jc w:val="both"/>
              <w:rPr>
                <w:rFonts w:ascii="Times New Roman" w:eastAsia="Times New Roman" w:hAnsi="Times New Roman" w:cs="Times New Roman"/>
                <w:color w:val="000000"/>
                <w:kern w:val="0"/>
                <w:sz w:val="24"/>
                <w:szCs w:val="24"/>
                <w:lang w:val="en-US" w:eastAsia="et-EE"/>
                <w14:ligatures w14:val="none"/>
              </w:rPr>
            </w:pPr>
            <w:r w:rsidRPr="00D27572">
              <w:rPr>
                <w:rFonts w:ascii="Times New Roman" w:eastAsia="Times New Roman" w:hAnsi="Times New Roman" w:cs="Times New Roman"/>
                <w:color w:val="000000"/>
                <w:kern w:val="0"/>
                <w:sz w:val="24"/>
                <w:szCs w:val="24"/>
                <w:lang w:val="en-US" w:eastAsia="et-EE"/>
                <w14:ligatures w14:val="none"/>
              </w:rPr>
              <w:t xml:space="preserve">Information received regarding whistleblowing is directed to the Internal Audit Unit. The foundation's website(s) </w:t>
            </w:r>
            <w:proofErr w:type="gramStart"/>
            <w:r w:rsidRPr="00D27572">
              <w:rPr>
                <w:rFonts w:ascii="Times New Roman" w:eastAsia="Times New Roman" w:hAnsi="Times New Roman" w:cs="Times New Roman"/>
                <w:color w:val="000000"/>
                <w:kern w:val="0"/>
                <w:sz w:val="24"/>
                <w:szCs w:val="24"/>
                <w:lang w:val="en-US" w:eastAsia="et-EE"/>
                <w14:ligatures w14:val="none"/>
              </w:rPr>
              <w:t>provide</w:t>
            </w:r>
            <w:proofErr w:type="gramEnd"/>
            <w:r w:rsidRPr="00D27572">
              <w:rPr>
                <w:rFonts w:ascii="Times New Roman" w:eastAsia="Times New Roman" w:hAnsi="Times New Roman" w:cs="Times New Roman"/>
                <w:color w:val="000000"/>
                <w:kern w:val="0"/>
                <w:sz w:val="24"/>
                <w:szCs w:val="24"/>
                <w:lang w:val="en-US" w:eastAsia="et-EE"/>
                <w14:ligatures w14:val="none"/>
              </w:rPr>
              <w:t xml:space="preserve"> an option to submit anonymous tips.</w:t>
            </w:r>
          </w:p>
          <w:p w14:paraId="2BE5B1D0" w14:textId="77777777" w:rsidR="00D27572" w:rsidRPr="00D27572" w:rsidRDefault="00D27572" w:rsidP="00A64A8A">
            <w:pPr>
              <w:jc w:val="both"/>
              <w:rPr>
                <w:rFonts w:ascii="Times New Roman" w:eastAsia="Times New Roman" w:hAnsi="Times New Roman" w:cs="Times New Roman"/>
                <w:color w:val="000000"/>
                <w:kern w:val="0"/>
                <w:sz w:val="24"/>
                <w:szCs w:val="24"/>
                <w:lang w:val="en-US" w:eastAsia="et-EE"/>
                <w14:ligatures w14:val="none"/>
              </w:rPr>
            </w:pPr>
          </w:p>
          <w:p w14:paraId="02792904" w14:textId="0C8811E7" w:rsidR="001B7850" w:rsidRDefault="00D27572" w:rsidP="00A64A8A">
            <w:pPr>
              <w:jc w:val="both"/>
              <w:rPr>
                <w:rFonts w:ascii="Times New Roman" w:eastAsia="Times New Roman" w:hAnsi="Times New Roman" w:cs="Times New Roman"/>
                <w:color w:val="000000"/>
                <w:kern w:val="0"/>
                <w:sz w:val="24"/>
                <w:szCs w:val="24"/>
                <w:lang w:val="en-US" w:eastAsia="et-EE"/>
                <w14:ligatures w14:val="none"/>
              </w:rPr>
            </w:pPr>
            <w:r w:rsidRPr="00D27572">
              <w:rPr>
                <w:rFonts w:ascii="Times New Roman" w:eastAsia="Times New Roman" w:hAnsi="Times New Roman" w:cs="Times New Roman"/>
                <w:color w:val="000000"/>
                <w:kern w:val="0"/>
                <w:sz w:val="24"/>
                <w:szCs w:val="24"/>
                <w:lang w:val="en-US" w:eastAsia="et-EE"/>
                <w14:ligatures w14:val="none"/>
              </w:rPr>
              <w:t xml:space="preserve">The possibility of submitting tips anonymously is clearly in place and fully functional. Reports received through </w:t>
            </w:r>
            <w:proofErr w:type="gramStart"/>
            <w:r w:rsidRPr="00D27572">
              <w:rPr>
                <w:rFonts w:ascii="Times New Roman" w:eastAsia="Times New Roman" w:hAnsi="Times New Roman" w:cs="Times New Roman"/>
                <w:color w:val="000000"/>
                <w:kern w:val="0"/>
                <w:sz w:val="24"/>
                <w:szCs w:val="24"/>
                <w:lang w:val="en-US" w:eastAsia="et-EE"/>
                <w14:ligatures w14:val="none"/>
              </w:rPr>
              <w:t>the whistleblowing</w:t>
            </w:r>
            <w:proofErr w:type="gramEnd"/>
            <w:r w:rsidRPr="00D27572">
              <w:rPr>
                <w:rFonts w:ascii="Times New Roman" w:eastAsia="Times New Roman" w:hAnsi="Times New Roman" w:cs="Times New Roman"/>
                <w:color w:val="000000"/>
                <w:kern w:val="0"/>
                <w:sz w:val="24"/>
                <w:szCs w:val="24"/>
                <w:lang w:val="en-US" w:eastAsia="et-EE"/>
                <w14:ligatures w14:val="none"/>
              </w:rPr>
              <w:t xml:space="preserve"> </w:t>
            </w:r>
            <w:proofErr w:type="spellStart"/>
            <w:proofErr w:type="gramStart"/>
            <w:r w:rsidR="000C6858">
              <w:rPr>
                <w:rFonts w:ascii="Times New Roman" w:eastAsia="Times New Roman" w:hAnsi="Times New Roman" w:cs="Times New Roman"/>
                <w:color w:val="000000"/>
                <w:kern w:val="0"/>
                <w:sz w:val="24"/>
                <w:szCs w:val="24"/>
                <w:lang w:val="en-US" w:eastAsia="et-EE"/>
                <w14:ligatures w14:val="none"/>
              </w:rPr>
              <w:t>e.mail</w:t>
            </w:r>
            <w:proofErr w:type="spellEnd"/>
            <w:proofErr w:type="gramEnd"/>
            <w:r w:rsidRPr="00D27572">
              <w:rPr>
                <w:rFonts w:ascii="Times New Roman" w:eastAsia="Times New Roman" w:hAnsi="Times New Roman" w:cs="Times New Roman"/>
                <w:color w:val="000000"/>
                <w:kern w:val="0"/>
                <w:sz w:val="24"/>
                <w:szCs w:val="24"/>
                <w:lang w:val="en-US" w:eastAsia="et-EE"/>
                <w14:ligatures w14:val="none"/>
              </w:rPr>
              <w:t xml:space="preserve"> are regularly monitored and reviewed.</w:t>
            </w:r>
          </w:p>
          <w:p w14:paraId="22F0AEEB" w14:textId="77777777" w:rsidR="001B7850" w:rsidRDefault="001B7850" w:rsidP="00A64A8A">
            <w:pPr>
              <w:jc w:val="both"/>
              <w:rPr>
                <w:rFonts w:ascii="Times New Roman" w:eastAsia="Times New Roman" w:hAnsi="Times New Roman" w:cs="Times New Roman"/>
                <w:color w:val="000000"/>
                <w:kern w:val="0"/>
                <w:sz w:val="24"/>
                <w:szCs w:val="24"/>
                <w:lang w:val="en-US" w:eastAsia="et-EE"/>
                <w14:ligatures w14:val="none"/>
              </w:rPr>
            </w:pPr>
          </w:p>
          <w:p w14:paraId="0C675980" w14:textId="6AAC2633" w:rsidR="001B7850" w:rsidRDefault="001B7850" w:rsidP="00A64A8A">
            <w:pPr>
              <w:jc w:val="both"/>
              <w:rPr>
                <w:rFonts w:ascii="Times New Roman" w:eastAsia="Times New Roman" w:hAnsi="Times New Roman" w:cs="Times New Roman"/>
                <w:b/>
                <w:bCs/>
                <w:color w:val="000000"/>
                <w:kern w:val="0"/>
                <w:sz w:val="24"/>
                <w:szCs w:val="24"/>
                <w:lang w:val="en-US" w:eastAsia="et-EE"/>
                <w14:ligatures w14:val="none"/>
              </w:rPr>
            </w:pPr>
            <w:r w:rsidRPr="001B7850">
              <w:rPr>
                <w:rFonts w:ascii="Times New Roman" w:eastAsia="Times New Roman" w:hAnsi="Times New Roman" w:cs="Times New Roman"/>
                <w:b/>
                <w:bCs/>
                <w:color w:val="000000"/>
                <w:kern w:val="0"/>
                <w:sz w:val="24"/>
                <w:szCs w:val="24"/>
                <w:lang w:val="en-US" w:eastAsia="et-EE"/>
                <w14:ligatures w14:val="none"/>
              </w:rPr>
              <w:t>Code of Ethics</w:t>
            </w:r>
          </w:p>
          <w:p w14:paraId="6E3D78EE" w14:textId="062BEEA6" w:rsidR="008502F5" w:rsidRPr="008502F5" w:rsidRDefault="008502F5" w:rsidP="00A64A8A">
            <w:pPr>
              <w:jc w:val="both"/>
              <w:rPr>
                <w:rFonts w:ascii="Times New Roman" w:eastAsia="Times New Roman" w:hAnsi="Times New Roman" w:cs="Times New Roman"/>
                <w:color w:val="000000"/>
                <w:kern w:val="0"/>
                <w:sz w:val="24"/>
                <w:szCs w:val="24"/>
                <w:lang w:val="en-US" w:eastAsia="et-EE"/>
                <w14:ligatures w14:val="none"/>
              </w:rPr>
            </w:pPr>
            <w:r w:rsidRPr="008502F5">
              <w:rPr>
                <w:rFonts w:ascii="Times New Roman" w:eastAsia="Times New Roman" w:hAnsi="Times New Roman" w:cs="Times New Roman"/>
                <w:color w:val="000000"/>
                <w:kern w:val="0"/>
                <w:sz w:val="24"/>
                <w:szCs w:val="24"/>
                <w:lang w:val="en-US" w:eastAsia="et-EE"/>
                <w14:ligatures w14:val="none"/>
              </w:rPr>
              <w:t xml:space="preserve">The purpose of the </w:t>
            </w:r>
            <w:r>
              <w:rPr>
                <w:rFonts w:ascii="Times New Roman" w:eastAsia="Times New Roman" w:hAnsi="Times New Roman" w:cs="Times New Roman"/>
                <w:color w:val="000000"/>
                <w:kern w:val="0"/>
                <w:sz w:val="24"/>
                <w:szCs w:val="24"/>
                <w:lang w:val="en-US" w:eastAsia="et-EE"/>
                <w14:ligatures w14:val="none"/>
              </w:rPr>
              <w:t>EIS</w:t>
            </w:r>
            <w:r w:rsidRPr="008502F5">
              <w:rPr>
                <w:rFonts w:ascii="Times New Roman" w:eastAsia="Times New Roman" w:hAnsi="Times New Roman" w:cs="Times New Roman"/>
                <w:color w:val="000000"/>
                <w:kern w:val="0"/>
                <w:sz w:val="24"/>
                <w:szCs w:val="24"/>
                <w:lang w:val="en-US" w:eastAsia="et-EE"/>
                <w14:ligatures w14:val="none"/>
              </w:rPr>
              <w:t xml:space="preserve"> Code of Ethics is to establish workplace behavior rules, and it applies to all employees (internal regulation T7J1, version 17.02.2022).</w:t>
            </w:r>
          </w:p>
          <w:p w14:paraId="4755327B" w14:textId="77777777" w:rsidR="008502F5" w:rsidRPr="008502F5" w:rsidRDefault="008502F5" w:rsidP="00A64A8A">
            <w:pPr>
              <w:jc w:val="both"/>
              <w:rPr>
                <w:rFonts w:ascii="Times New Roman" w:eastAsia="Times New Roman" w:hAnsi="Times New Roman" w:cs="Times New Roman"/>
                <w:color w:val="000000"/>
                <w:kern w:val="0"/>
                <w:sz w:val="24"/>
                <w:szCs w:val="24"/>
                <w:lang w:val="en-US" w:eastAsia="et-EE"/>
                <w14:ligatures w14:val="none"/>
              </w:rPr>
            </w:pPr>
          </w:p>
          <w:p w14:paraId="3A8FE4C0" w14:textId="2A7E6CFB" w:rsidR="00176FF9" w:rsidRPr="008502F5" w:rsidRDefault="008502F5" w:rsidP="00A64A8A">
            <w:pPr>
              <w:jc w:val="both"/>
              <w:rPr>
                <w:rFonts w:ascii="Times New Roman" w:eastAsia="Times New Roman" w:hAnsi="Times New Roman" w:cs="Times New Roman"/>
                <w:color w:val="000000"/>
                <w:kern w:val="0"/>
                <w:sz w:val="24"/>
                <w:szCs w:val="24"/>
                <w:lang w:val="en-US" w:eastAsia="et-EE"/>
                <w14:ligatures w14:val="none"/>
              </w:rPr>
            </w:pPr>
            <w:r w:rsidRPr="008502F5">
              <w:rPr>
                <w:rFonts w:ascii="Times New Roman" w:eastAsia="Times New Roman" w:hAnsi="Times New Roman" w:cs="Times New Roman"/>
                <w:color w:val="000000"/>
                <w:kern w:val="0"/>
                <w:sz w:val="24"/>
                <w:szCs w:val="24"/>
                <w:lang w:val="en-US" w:eastAsia="et-EE"/>
                <w14:ligatures w14:val="none"/>
              </w:rPr>
              <w:t>Management-level awareness and oversight are ensured, as evidenced by regular reviews presented to the board. Continuous management awareness and ongoing feedback from the chain of command are maintained.</w:t>
            </w:r>
          </w:p>
          <w:p w14:paraId="1F809075" w14:textId="77777777" w:rsidR="00176FF9" w:rsidRDefault="00176FF9" w:rsidP="00A64A8A">
            <w:pPr>
              <w:jc w:val="both"/>
              <w:rPr>
                <w:rFonts w:ascii="Times New Roman" w:eastAsia="Times New Roman" w:hAnsi="Times New Roman" w:cs="Times New Roman"/>
                <w:b/>
                <w:bCs/>
                <w:color w:val="000000"/>
                <w:kern w:val="0"/>
                <w:sz w:val="24"/>
                <w:szCs w:val="24"/>
                <w:lang w:val="en-US" w:eastAsia="et-EE"/>
                <w14:ligatures w14:val="none"/>
              </w:rPr>
            </w:pPr>
          </w:p>
          <w:p w14:paraId="158C374A" w14:textId="2EEF8CB4" w:rsidR="00176FF9" w:rsidRDefault="00176FF9" w:rsidP="00A64A8A">
            <w:pPr>
              <w:jc w:val="both"/>
              <w:rPr>
                <w:rFonts w:ascii="Times New Roman" w:eastAsia="Times New Roman" w:hAnsi="Times New Roman" w:cs="Times New Roman"/>
                <w:b/>
                <w:bCs/>
                <w:color w:val="000000"/>
                <w:kern w:val="0"/>
                <w:sz w:val="24"/>
                <w:szCs w:val="24"/>
                <w:lang w:val="en-US" w:eastAsia="et-EE"/>
                <w14:ligatures w14:val="none"/>
              </w:rPr>
            </w:pPr>
            <w:r w:rsidRPr="00176FF9">
              <w:rPr>
                <w:rFonts w:ascii="Times New Roman" w:eastAsia="Times New Roman" w:hAnsi="Times New Roman" w:cs="Times New Roman"/>
                <w:b/>
                <w:bCs/>
                <w:color w:val="000000"/>
                <w:kern w:val="0"/>
                <w:sz w:val="24"/>
                <w:szCs w:val="24"/>
                <w:lang w:val="en-US" w:eastAsia="et-EE"/>
                <w14:ligatures w14:val="none"/>
              </w:rPr>
              <w:t>Risk management</w:t>
            </w:r>
          </w:p>
          <w:p w14:paraId="3094E546" w14:textId="77777777" w:rsidR="00366058" w:rsidRDefault="00366058" w:rsidP="00A64A8A">
            <w:pPr>
              <w:jc w:val="both"/>
              <w:rPr>
                <w:rFonts w:ascii="Times New Roman" w:eastAsia="Times New Roman" w:hAnsi="Times New Roman" w:cs="Times New Roman"/>
                <w:b/>
                <w:bCs/>
                <w:color w:val="000000"/>
                <w:kern w:val="0"/>
                <w:sz w:val="24"/>
                <w:szCs w:val="24"/>
                <w:lang w:val="en-US" w:eastAsia="et-EE"/>
                <w14:ligatures w14:val="none"/>
              </w:rPr>
            </w:pPr>
          </w:p>
          <w:p w14:paraId="68E98287" w14:textId="16D10D33" w:rsidR="008502F5" w:rsidRPr="008502F5" w:rsidRDefault="008502F5" w:rsidP="00A64A8A">
            <w:pPr>
              <w:jc w:val="both"/>
              <w:rPr>
                <w:rFonts w:ascii="Times New Roman" w:eastAsia="Times New Roman" w:hAnsi="Times New Roman" w:cs="Times New Roman"/>
                <w:color w:val="000000"/>
                <w:kern w:val="0"/>
                <w:sz w:val="24"/>
                <w:szCs w:val="24"/>
                <w:lang w:val="en-US" w:eastAsia="et-EE"/>
                <w14:ligatures w14:val="none"/>
              </w:rPr>
            </w:pPr>
            <w:r w:rsidRPr="008502F5">
              <w:rPr>
                <w:rFonts w:ascii="Times New Roman" w:eastAsia="Times New Roman" w:hAnsi="Times New Roman" w:cs="Times New Roman"/>
                <w:color w:val="000000"/>
                <w:kern w:val="0"/>
                <w:sz w:val="24"/>
                <w:szCs w:val="24"/>
                <w:lang w:val="en-US" w:eastAsia="et-EE"/>
                <w14:ligatures w14:val="none"/>
              </w:rPr>
              <w:t xml:space="preserve">Risk identification and assessment are routine aspects of </w:t>
            </w:r>
            <w:proofErr w:type="gramStart"/>
            <w:r w:rsidRPr="008502F5">
              <w:rPr>
                <w:rFonts w:ascii="Times New Roman" w:eastAsia="Times New Roman" w:hAnsi="Times New Roman" w:cs="Times New Roman"/>
                <w:color w:val="000000"/>
                <w:kern w:val="0"/>
                <w:sz w:val="24"/>
                <w:szCs w:val="24"/>
                <w:lang w:val="en-US" w:eastAsia="et-EE"/>
                <w14:ligatures w14:val="none"/>
              </w:rPr>
              <w:t xml:space="preserve">the </w:t>
            </w:r>
            <w:r>
              <w:rPr>
                <w:rFonts w:ascii="Times New Roman" w:eastAsia="Times New Roman" w:hAnsi="Times New Roman" w:cs="Times New Roman"/>
                <w:color w:val="000000"/>
                <w:kern w:val="0"/>
                <w:sz w:val="24"/>
                <w:szCs w:val="24"/>
                <w:lang w:val="en-US" w:eastAsia="et-EE"/>
                <w14:ligatures w14:val="none"/>
              </w:rPr>
              <w:t>EIS</w:t>
            </w:r>
            <w:proofErr w:type="gramEnd"/>
            <w:r w:rsidRPr="008502F5">
              <w:rPr>
                <w:rFonts w:ascii="Times New Roman" w:eastAsia="Times New Roman" w:hAnsi="Times New Roman" w:cs="Times New Roman"/>
                <w:color w:val="000000"/>
                <w:kern w:val="0"/>
                <w:sz w:val="24"/>
                <w:szCs w:val="24"/>
                <w:lang w:val="en-US" w:eastAsia="et-EE"/>
                <w14:ligatures w14:val="none"/>
              </w:rPr>
              <w:t xml:space="preserve"> management. The risk assessment system encompasses operational risks, credit risks, and the evaluation of (external) funding risks. It is essential to ensure the following:</w:t>
            </w:r>
          </w:p>
          <w:p w14:paraId="614162BC" w14:textId="50DB042D" w:rsidR="008502F5" w:rsidRPr="008502F5" w:rsidRDefault="008502F5" w:rsidP="00A64A8A">
            <w:pPr>
              <w:pStyle w:val="Loendilik"/>
              <w:numPr>
                <w:ilvl w:val="0"/>
                <w:numId w:val="13"/>
              </w:numPr>
              <w:jc w:val="both"/>
              <w:rPr>
                <w:rFonts w:ascii="Times New Roman" w:eastAsia="Times New Roman" w:hAnsi="Times New Roman" w:cs="Times New Roman"/>
                <w:color w:val="000000"/>
                <w:kern w:val="0"/>
                <w:sz w:val="24"/>
                <w:szCs w:val="24"/>
                <w:lang w:val="en-US" w:eastAsia="et-EE"/>
                <w14:ligatures w14:val="none"/>
              </w:rPr>
            </w:pPr>
            <w:r>
              <w:rPr>
                <w:rFonts w:ascii="Times New Roman" w:eastAsia="Times New Roman" w:hAnsi="Times New Roman" w:cs="Times New Roman"/>
                <w:color w:val="000000"/>
                <w:kern w:val="0"/>
                <w:sz w:val="24"/>
                <w:szCs w:val="24"/>
                <w:lang w:val="en-US" w:eastAsia="et-EE"/>
                <w14:ligatures w14:val="none"/>
              </w:rPr>
              <w:t>r</w:t>
            </w:r>
            <w:r w:rsidRPr="008502F5">
              <w:rPr>
                <w:rFonts w:ascii="Times New Roman" w:eastAsia="Times New Roman" w:hAnsi="Times New Roman" w:cs="Times New Roman"/>
                <w:color w:val="000000"/>
                <w:kern w:val="0"/>
                <w:sz w:val="24"/>
                <w:szCs w:val="24"/>
                <w:lang w:val="en-US" w:eastAsia="et-EE"/>
                <w14:ligatures w14:val="none"/>
              </w:rPr>
              <w:t>egularity,</w:t>
            </w:r>
          </w:p>
          <w:p w14:paraId="2475C381" w14:textId="016EC00E" w:rsidR="008502F5" w:rsidRPr="008502F5" w:rsidRDefault="008502F5" w:rsidP="00A64A8A">
            <w:pPr>
              <w:pStyle w:val="Loendilik"/>
              <w:numPr>
                <w:ilvl w:val="0"/>
                <w:numId w:val="13"/>
              </w:numPr>
              <w:jc w:val="both"/>
              <w:rPr>
                <w:rFonts w:ascii="Times New Roman" w:eastAsia="Times New Roman" w:hAnsi="Times New Roman" w:cs="Times New Roman"/>
                <w:color w:val="000000"/>
                <w:kern w:val="0"/>
                <w:sz w:val="24"/>
                <w:szCs w:val="24"/>
                <w:lang w:val="en-US" w:eastAsia="et-EE"/>
                <w14:ligatures w14:val="none"/>
              </w:rPr>
            </w:pPr>
            <w:r>
              <w:rPr>
                <w:rFonts w:ascii="Times New Roman" w:eastAsia="Times New Roman" w:hAnsi="Times New Roman" w:cs="Times New Roman"/>
                <w:color w:val="000000"/>
                <w:kern w:val="0"/>
                <w:sz w:val="24"/>
                <w:szCs w:val="24"/>
                <w:lang w:val="en-US" w:eastAsia="et-EE"/>
                <w14:ligatures w14:val="none"/>
              </w:rPr>
              <w:t>a</w:t>
            </w:r>
            <w:r w:rsidRPr="008502F5">
              <w:rPr>
                <w:rFonts w:ascii="Times New Roman" w:eastAsia="Times New Roman" w:hAnsi="Times New Roman" w:cs="Times New Roman"/>
                <w:color w:val="000000"/>
                <w:kern w:val="0"/>
                <w:sz w:val="24"/>
                <w:szCs w:val="24"/>
                <w:lang w:val="en-US" w:eastAsia="et-EE"/>
                <w14:ligatures w14:val="none"/>
              </w:rPr>
              <w:t>ssessment expertise at the required level,</w:t>
            </w:r>
          </w:p>
          <w:p w14:paraId="54D9F358" w14:textId="0B48A4FF" w:rsidR="008502F5" w:rsidRPr="008502F5" w:rsidRDefault="008502F5" w:rsidP="00A64A8A">
            <w:pPr>
              <w:pStyle w:val="Loendilik"/>
              <w:numPr>
                <w:ilvl w:val="0"/>
                <w:numId w:val="13"/>
              </w:numPr>
              <w:jc w:val="both"/>
              <w:rPr>
                <w:rFonts w:ascii="Times New Roman" w:hAnsi="Times New Roman" w:cs="Times New Roman"/>
                <w:sz w:val="24"/>
                <w:szCs w:val="24"/>
                <w:lang w:val="en-US" w:eastAsia="et-EE"/>
              </w:rPr>
            </w:pPr>
            <w:r w:rsidRPr="008502F5">
              <w:rPr>
                <w:rFonts w:ascii="Times New Roman" w:hAnsi="Times New Roman" w:cs="Times New Roman"/>
                <w:sz w:val="24"/>
                <w:szCs w:val="24"/>
                <w:lang w:val="en-US" w:eastAsia="et-EE"/>
              </w:rPr>
              <w:t>coverage of topics such as fraud, conflicts of interest, corruption, and double funding,</w:t>
            </w:r>
          </w:p>
          <w:p w14:paraId="48595BBF" w14:textId="14B3526D" w:rsidR="008502F5" w:rsidRPr="008502F5" w:rsidRDefault="008502F5" w:rsidP="00A64A8A">
            <w:pPr>
              <w:pStyle w:val="Loendilik"/>
              <w:numPr>
                <w:ilvl w:val="0"/>
                <w:numId w:val="13"/>
              </w:numPr>
              <w:jc w:val="both"/>
              <w:rPr>
                <w:rFonts w:ascii="Times New Roman" w:eastAsia="Times New Roman" w:hAnsi="Times New Roman" w:cs="Times New Roman"/>
                <w:color w:val="000000"/>
                <w:kern w:val="0"/>
                <w:sz w:val="24"/>
                <w:szCs w:val="24"/>
                <w:lang w:val="en-US" w:eastAsia="et-EE"/>
                <w14:ligatures w14:val="none"/>
              </w:rPr>
            </w:pPr>
            <w:r>
              <w:rPr>
                <w:rFonts w:ascii="Times New Roman" w:eastAsia="Times New Roman" w:hAnsi="Times New Roman" w:cs="Times New Roman"/>
                <w:color w:val="000000"/>
                <w:kern w:val="0"/>
                <w:sz w:val="24"/>
                <w:szCs w:val="24"/>
                <w:lang w:val="en-US" w:eastAsia="et-EE"/>
                <w14:ligatures w14:val="none"/>
              </w:rPr>
              <w:lastRenderedPageBreak/>
              <w:t>m</w:t>
            </w:r>
            <w:r w:rsidRPr="008502F5">
              <w:rPr>
                <w:rFonts w:ascii="Times New Roman" w:eastAsia="Times New Roman" w:hAnsi="Times New Roman" w:cs="Times New Roman"/>
                <w:color w:val="000000"/>
                <w:kern w:val="0"/>
                <w:sz w:val="24"/>
                <w:szCs w:val="24"/>
                <w:lang w:val="en-US" w:eastAsia="et-EE"/>
                <w14:ligatures w14:val="none"/>
              </w:rPr>
              <w:t>ethodology (risk levels, residual risk assessment).</w:t>
            </w:r>
          </w:p>
          <w:p w14:paraId="272193FE" w14:textId="0ECC9F22" w:rsidR="008502F5" w:rsidRPr="008502F5" w:rsidRDefault="008502F5" w:rsidP="00A64A8A">
            <w:pPr>
              <w:jc w:val="both"/>
              <w:rPr>
                <w:rFonts w:ascii="Times New Roman" w:eastAsia="Times New Roman" w:hAnsi="Times New Roman" w:cs="Times New Roman"/>
                <w:color w:val="000000"/>
                <w:kern w:val="0"/>
                <w:sz w:val="24"/>
                <w:szCs w:val="24"/>
                <w:lang w:val="en-US" w:eastAsia="et-EE"/>
                <w14:ligatures w14:val="none"/>
              </w:rPr>
            </w:pPr>
            <w:r w:rsidRPr="008502F5">
              <w:rPr>
                <w:rFonts w:ascii="Times New Roman" w:eastAsia="Times New Roman" w:hAnsi="Times New Roman" w:cs="Times New Roman"/>
                <w:color w:val="000000"/>
                <w:kern w:val="0"/>
                <w:sz w:val="24"/>
                <w:szCs w:val="24"/>
                <w:lang w:val="en-US" w:eastAsia="et-EE"/>
                <w14:ligatures w14:val="none"/>
              </w:rPr>
              <w:t xml:space="preserve">Additionally, an annual risk assessment system is in place (as part of the operational risk management system), which evaluates fraud and corruption risks (considering both internal and external factors) and determines follow-up actions to manage these risks. An overview of operational risks and risks related to the use of external funds is provided to the </w:t>
            </w:r>
            <w:r>
              <w:rPr>
                <w:rFonts w:ascii="Times New Roman" w:eastAsia="Times New Roman" w:hAnsi="Times New Roman" w:cs="Times New Roman"/>
                <w:color w:val="000000"/>
                <w:kern w:val="0"/>
                <w:sz w:val="24"/>
                <w:szCs w:val="24"/>
                <w:lang w:val="en-US" w:eastAsia="et-EE"/>
                <w14:ligatures w14:val="none"/>
              </w:rPr>
              <w:t>EIS</w:t>
            </w:r>
            <w:r w:rsidRPr="008502F5">
              <w:rPr>
                <w:rFonts w:ascii="Times New Roman" w:eastAsia="Times New Roman" w:hAnsi="Times New Roman" w:cs="Times New Roman"/>
                <w:color w:val="000000"/>
                <w:kern w:val="0"/>
                <w:sz w:val="24"/>
                <w:szCs w:val="24"/>
                <w:lang w:val="en-US" w:eastAsia="et-EE"/>
                <w14:ligatures w14:val="none"/>
              </w:rPr>
              <w:t xml:space="preserve"> board, council, and Audit Committee as part of reporting obligations.</w:t>
            </w:r>
          </w:p>
          <w:p w14:paraId="4E373670" w14:textId="77777777" w:rsidR="008502F5" w:rsidRPr="008502F5" w:rsidRDefault="008502F5" w:rsidP="00A64A8A">
            <w:pPr>
              <w:jc w:val="both"/>
              <w:rPr>
                <w:rFonts w:ascii="Times New Roman" w:eastAsia="Times New Roman" w:hAnsi="Times New Roman" w:cs="Times New Roman"/>
                <w:color w:val="000000"/>
                <w:kern w:val="0"/>
                <w:sz w:val="24"/>
                <w:szCs w:val="24"/>
                <w:lang w:val="en-US" w:eastAsia="et-EE"/>
                <w14:ligatures w14:val="none"/>
              </w:rPr>
            </w:pPr>
          </w:p>
          <w:p w14:paraId="51DD6491" w14:textId="07907B71" w:rsidR="008502F5" w:rsidRPr="008502F5" w:rsidRDefault="008502F5" w:rsidP="00A64A8A">
            <w:pPr>
              <w:jc w:val="both"/>
              <w:rPr>
                <w:rFonts w:ascii="Times New Roman" w:eastAsia="Times New Roman" w:hAnsi="Times New Roman" w:cs="Times New Roman"/>
                <w:color w:val="000000"/>
                <w:kern w:val="0"/>
                <w:sz w:val="24"/>
                <w:szCs w:val="24"/>
                <w:lang w:val="en-US" w:eastAsia="et-EE"/>
                <w14:ligatures w14:val="none"/>
              </w:rPr>
            </w:pPr>
            <w:r w:rsidRPr="008502F5">
              <w:rPr>
                <w:rFonts w:ascii="Times New Roman" w:eastAsia="Times New Roman" w:hAnsi="Times New Roman" w:cs="Times New Roman"/>
                <w:color w:val="000000"/>
                <w:kern w:val="0"/>
                <w:sz w:val="24"/>
                <w:szCs w:val="24"/>
                <w:lang w:val="en-US" w:eastAsia="et-EE"/>
                <w14:ligatures w14:val="none"/>
              </w:rPr>
              <w:t>Policies:</w:t>
            </w:r>
          </w:p>
          <w:p w14:paraId="3567F0FC" w14:textId="5B72E7DF" w:rsidR="008502F5" w:rsidRPr="008502F5" w:rsidRDefault="009779A4" w:rsidP="00A64A8A">
            <w:pPr>
              <w:jc w:val="both"/>
              <w:rPr>
                <w:rFonts w:ascii="Times New Roman" w:eastAsia="Times New Roman" w:hAnsi="Times New Roman" w:cs="Times New Roman"/>
                <w:color w:val="000000"/>
                <w:kern w:val="0"/>
                <w:sz w:val="24"/>
                <w:szCs w:val="24"/>
                <w:lang w:val="en-US" w:eastAsia="et-EE"/>
                <w14:ligatures w14:val="none"/>
              </w:rPr>
            </w:pPr>
            <w:r>
              <w:rPr>
                <w:rFonts w:ascii="Times New Roman" w:eastAsia="Times New Roman" w:hAnsi="Times New Roman" w:cs="Times New Roman"/>
                <w:color w:val="000000"/>
                <w:kern w:val="0"/>
                <w:sz w:val="24"/>
                <w:szCs w:val="24"/>
                <w:lang w:val="en-US" w:eastAsia="et-EE"/>
                <w14:ligatures w14:val="none"/>
              </w:rPr>
              <w:t xml:space="preserve">1. </w:t>
            </w:r>
            <w:r w:rsidR="008502F5" w:rsidRPr="008502F5">
              <w:rPr>
                <w:rFonts w:ascii="Times New Roman" w:eastAsia="Times New Roman" w:hAnsi="Times New Roman" w:cs="Times New Roman"/>
                <w:color w:val="000000"/>
                <w:kern w:val="0"/>
                <w:sz w:val="24"/>
                <w:szCs w:val="24"/>
                <w:lang w:val="en-US" w:eastAsia="et-EE"/>
                <w14:ligatures w14:val="none"/>
              </w:rPr>
              <w:t xml:space="preserve">Operational Risk Management Policy </w:t>
            </w:r>
            <w:r>
              <w:rPr>
                <w:rFonts w:ascii="Times New Roman" w:eastAsia="Times New Roman" w:hAnsi="Times New Roman" w:cs="Times New Roman"/>
                <w:color w:val="000000"/>
                <w:kern w:val="0"/>
                <w:sz w:val="24"/>
                <w:szCs w:val="24"/>
                <w:lang w:val="en-US" w:eastAsia="et-EE"/>
                <w14:ligatures w14:val="none"/>
              </w:rPr>
              <w:t xml:space="preserve">(internal regulation </w:t>
            </w:r>
            <w:r w:rsidR="008502F5" w:rsidRPr="008502F5">
              <w:rPr>
                <w:rFonts w:ascii="Times New Roman" w:eastAsia="Times New Roman" w:hAnsi="Times New Roman" w:cs="Times New Roman"/>
                <w:color w:val="000000"/>
                <w:kern w:val="0"/>
                <w:sz w:val="24"/>
                <w:szCs w:val="24"/>
                <w:lang w:val="en-US" w:eastAsia="et-EE"/>
                <w14:ligatures w14:val="none"/>
              </w:rPr>
              <w:t>J10</w:t>
            </w:r>
            <w:r>
              <w:rPr>
                <w:rFonts w:ascii="Times New Roman" w:eastAsia="Times New Roman" w:hAnsi="Times New Roman" w:cs="Times New Roman"/>
                <w:color w:val="000000"/>
                <w:kern w:val="0"/>
                <w:sz w:val="24"/>
                <w:szCs w:val="24"/>
                <w:lang w:val="en-US" w:eastAsia="et-EE"/>
                <w14:ligatures w14:val="none"/>
              </w:rPr>
              <w:t>)</w:t>
            </w:r>
          </w:p>
          <w:p w14:paraId="6F94B302" w14:textId="1E766F9A" w:rsidR="008502F5" w:rsidRPr="008502F5" w:rsidRDefault="009779A4" w:rsidP="00A64A8A">
            <w:pPr>
              <w:jc w:val="both"/>
              <w:rPr>
                <w:rFonts w:ascii="Times New Roman" w:eastAsia="Times New Roman" w:hAnsi="Times New Roman" w:cs="Times New Roman"/>
                <w:color w:val="000000"/>
                <w:kern w:val="0"/>
                <w:sz w:val="24"/>
                <w:szCs w:val="24"/>
                <w:lang w:val="en-US" w:eastAsia="et-EE"/>
                <w14:ligatures w14:val="none"/>
              </w:rPr>
            </w:pPr>
            <w:r>
              <w:rPr>
                <w:rFonts w:ascii="Times New Roman" w:eastAsia="Times New Roman" w:hAnsi="Times New Roman" w:cs="Times New Roman"/>
                <w:color w:val="000000"/>
                <w:kern w:val="0"/>
                <w:sz w:val="24"/>
                <w:szCs w:val="24"/>
                <w:lang w:val="en-US" w:eastAsia="et-EE"/>
                <w14:ligatures w14:val="none"/>
              </w:rPr>
              <w:t xml:space="preserve">2. </w:t>
            </w:r>
            <w:r w:rsidR="008502F5" w:rsidRPr="008502F5">
              <w:rPr>
                <w:rFonts w:ascii="Times New Roman" w:eastAsia="Times New Roman" w:hAnsi="Times New Roman" w:cs="Times New Roman"/>
                <w:color w:val="000000"/>
                <w:kern w:val="0"/>
                <w:sz w:val="24"/>
                <w:szCs w:val="24"/>
                <w:lang w:val="en-US" w:eastAsia="et-EE"/>
                <w14:ligatures w14:val="none"/>
              </w:rPr>
              <w:t>Determination of Operational Risk Appetite and Risk Tolerance</w:t>
            </w:r>
            <w:r w:rsidRPr="008502F5">
              <w:rPr>
                <w:rFonts w:ascii="Times New Roman" w:eastAsia="Times New Roman" w:hAnsi="Times New Roman" w:cs="Times New Roman"/>
                <w:color w:val="000000"/>
                <w:kern w:val="0"/>
                <w:sz w:val="24"/>
                <w:szCs w:val="24"/>
                <w:lang w:val="en-US" w:eastAsia="et-EE"/>
                <w14:ligatures w14:val="none"/>
              </w:rPr>
              <w:t xml:space="preserve"> </w:t>
            </w:r>
            <w:r>
              <w:rPr>
                <w:rFonts w:ascii="Times New Roman" w:eastAsia="Times New Roman" w:hAnsi="Times New Roman" w:cs="Times New Roman"/>
                <w:color w:val="000000"/>
                <w:kern w:val="0"/>
                <w:sz w:val="24"/>
                <w:szCs w:val="24"/>
                <w:lang w:val="en-US" w:eastAsia="et-EE"/>
                <w14:ligatures w14:val="none"/>
              </w:rPr>
              <w:t xml:space="preserve">(internal regulation </w:t>
            </w:r>
            <w:r w:rsidRPr="008502F5">
              <w:rPr>
                <w:rFonts w:ascii="Times New Roman" w:eastAsia="Times New Roman" w:hAnsi="Times New Roman" w:cs="Times New Roman"/>
                <w:color w:val="000000"/>
                <w:kern w:val="0"/>
                <w:sz w:val="24"/>
                <w:szCs w:val="24"/>
                <w:lang w:val="en-US" w:eastAsia="et-EE"/>
                <w14:ligatures w14:val="none"/>
              </w:rPr>
              <w:t>J11</w:t>
            </w:r>
            <w:r>
              <w:rPr>
                <w:rFonts w:ascii="Times New Roman" w:eastAsia="Times New Roman" w:hAnsi="Times New Roman" w:cs="Times New Roman"/>
                <w:color w:val="000000"/>
                <w:kern w:val="0"/>
                <w:sz w:val="24"/>
                <w:szCs w:val="24"/>
                <w:lang w:val="en-US" w:eastAsia="et-EE"/>
                <w14:ligatures w14:val="none"/>
              </w:rPr>
              <w:t>)</w:t>
            </w:r>
          </w:p>
          <w:p w14:paraId="36A44E29" w14:textId="60F6E882" w:rsidR="008502F5" w:rsidRPr="008502F5" w:rsidRDefault="009779A4" w:rsidP="00A64A8A">
            <w:pPr>
              <w:jc w:val="both"/>
              <w:rPr>
                <w:rFonts w:ascii="Times New Roman" w:eastAsia="Times New Roman" w:hAnsi="Times New Roman" w:cs="Times New Roman"/>
                <w:color w:val="000000"/>
                <w:kern w:val="0"/>
                <w:sz w:val="24"/>
                <w:szCs w:val="24"/>
                <w:lang w:val="en-US" w:eastAsia="et-EE"/>
                <w14:ligatures w14:val="none"/>
              </w:rPr>
            </w:pPr>
            <w:r>
              <w:rPr>
                <w:rFonts w:ascii="Times New Roman" w:eastAsia="Times New Roman" w:hAnsi="Times New Roman" w:cs="Times New Roman"/>
                <w:color w:val="000000"/>
                <w:kern w:val="0"/>
                <w:sz w:val="24"/>
                <w:szCs w:val="24"/>
                <w:lang w:val="en-US" w:eastAsia="et-EE"/>
                <w14:ligatures w14:val="none"/>
              </w:rPr>
              <w:t xml:space="preserve">3. </w:t>
            </w:r>
            <w:r w:rsidR="008502F5" w:rsidRPr="008502F5">
              <w:rPr>
                <w:rFonts w:ascii="Times New Roman" w:eastAsia="Times New Roman" w:hAnsi="Times New Roman" w:cs="Times New Roman"/>
                <w:color w:val="000000"/>
                <w:kern w:val="0"/>
                <w:sz w:val="24"/>
                <w:szCs w:val="24"/>
                <w:lang w:val="en-US" w:eastAsia="et-EE"/>
                <w14:ligatures w14:val="none"/>
              </w:rPr>
              <w:t>Procedure for Conducting Operational Risk Self-Assessments</w:t>
            </w:r>
            <w:r>
              <w:rPr>
                <w:rFonts w:ascii="Times New Roman" w:eastAsia="Times New Roman" w:hAnsi="Times New Roman" w:cs="Times New Roman"/>
                <w:color w:val="000000"/>
                <w:kern w:val="0"/>
                <w:sz w:val="24"/>
                <w:szCs w:val="24"/>
                <w:lang w:val="en-US" w:eastAsia="et-EE"/>
                <w14:ligatures w14:val="none"/>
              </w:rPr>
              <w:t xml:space="preserve"> (internal regulation </w:t>
            </w:r>
            <w:r w:rsidRPr="008502F5">
              <w:rPr>
                <w:rFonts w:ascii="Times New Roman" w:eastAsia="Times New Roman" w:hAnsi="Times New Roman" w:cs="Times New Roman"/>
                <w:color w:val="000000"/>
                <w:kern w:val="0"/>
                <w:sz w:val="24"/>
                <w:szCs w:val="24"/>
                <w:lang w:val="en-US" w:eastAsia="et-EE"/>
                <w14:ligatures w14:val="none"/>
              </w:rPr>
              <w:t>J3</w:t>
            </w:r>
            <w:r>
              <w:rPr>
                <w:rFonts w:ascii="Times New Roman" w:eastAsia="Times New Roman" w:hAnsi="Times New Roman" w:cs="Times New Roman"/>
                <w:color w:val="000000"/>
                <w:kern w:val="0"/>
                <w:sz w:val="24"/>
                <w:szCs w:val="24"/>
                <w:lang w:val="en-US" w:eastAsia="et-EE"/>
                <w14:ligatures w14:val="none"/>
              </w:rPr>
              <w:t>)</w:t>
            </w:r>
          </w:p>
          <w:p w14:paraId="58574D3D" w14:textId="3D232FFE" w:rsidR="008502F5" w:rsidRPr="008502F5" w:rsidRDefault="009779A4" w:rsidP="00A64A8A">
            <w:pPr>
              <w:jc w:val="both"/>
              <w:rPr>
                <w:rFonts w:ascii="Times New Roman" w:eastAsia="Times New Roman" w:hAnsi="Times New Roman" w:cs="Times New Roman"/>
                <w:color w:val="000000"/>
                <w:kern w:val="0"/>
                <w:sz w:val="24"/>
                <w:szCs w:val="24"/>
                <w:lang w:val="en-US" w:eastAsia="et-EE"/>
                <w14:ligatures w14:val="none"/>
              </w:rPr>
            </w:pPr>
            <w:r>
              <w:rPr>
                <w:rFonts w:ascii="Times New Roman" w:eastAsia="Times New Roman" w:hAnsi="Times New Roman" w:cs="Times New Roman"/>
                <w:color w:val="000000"/>
                <w:kern w:val="0"/>
                <w:sz w:val="24"/>
                <w:szCs w:val="24"/>
                <w:lang w:val="en-US" w:eastAsia="et-EE"/>
                <w14:ligatures w14:val="none"/>
              </w:rPr>
              <w:t xml:space="preserve">4. </w:t>
            </w:r>
            <w:r w:rsidR="008502F5" w:rsidRPr="008502F5">
              <w:rPr>
                <w:rFonts w:ascii="Times New Roman" w:eastAsia="Times New Roman" w:hAnsi="Times New Roman" w:cs="Times New Roman"/>
                <w:color w:val="000000"/>
                <w:kern w:val="0"/>
                <w:sz w:val="24"/>
                <w:szCs w:val="24"/>
                <w:lang w:val="en-US" w:eastAsia="et-EE"/>
                <w14:ligatures w14:val="none"/>
              </w:rPr>
              <w:t>Procedure for Recording Operational Risk Incidents</w:t>
            </w:r>
            <w:r>
              <w:rPr>
                <w:rFonts w:ascii="Times New Roman" w:eastAsia="Times New Roman" w:hAnsi="Times New Roman" w:cs="Times New Roman"/>
                <w:color w:val="000000"/>
                <w:kern w:val="0"/>
                <w:sz w:val="24"/>
                <w:szCs w:val="24"/>
                <w:lang w:val="en-US" w:eastAsia="et-EE"/>
                <w14:ligatures w14:val="none"/>
              </w:rPr>
              <w:t xml:space="preserve"> (internal regulation J4)</w:t>
            </w:r>
          </w:p>
          <w:p w14:paraId="60F83C09" w14:textId="283B0EE7" w:rsidR="00366058" w:rsidRPr="008502F5" w:rsidRDefault="008502F5" w:rsidP="00A64A8A">
            <w:pPr>
              <w:jc w:val="both"/>
              <w:rPr>
                <w:rFonts w:ascii="Times New Roman" w:eastAsia="Times New Roman" w:hAnsi="Times New Roman" w:cs="Times New Roman"/>
                <w:color w:val="000000"/>
                <w:kern w:val="0"/>
                <w:sz w:val="24"/>
                <w:szCs w:val="24"/>
                <w:lang w:val="en-US" w:eastAsia="et-EE"/>
                <w14:ligatures w14:val="none"/>
              </w:rPr>
            </w:pPr>
            <w:r w:rsidRPr="008502F5">
              <w:rPr>
                <w:rFonts w:ascii="Times New Roman" w:eastAsia="Times New Roman" w:hAnsi="Times New Roman" w:cs="Times New Roman"/>
                <w:color w:val="000000"/>
                <w:kern w:val="0"/>
                <w:sz w:val="24"/>
                <w:szCs w:val="24"/>
                <w:lang w:val="en-US" w:eastAsia="et-EE"/>
                <w14:ligatures w14:val="none"/>
              </w:rPr>
              <w:t>Risk assessment is a regular cyclical process and an ongoing activity over time.</w:t>
            </w:r>
          </w:p>
          <w:p w14:paraId="3CC62CE8" w14:textId="77777777" w:rsidR="00366058" w:rsidRPr="008502F5" w:rsidRDefault="00366058" w:rsidP="00A64A8A">
            <w:pPr>
              <w:jc w:val="both"/>
              <w:rPr>
                <w:rFonts w:ascii="Times New Roman" w:eastAsia="Times New Roman" w:hAnsi="Times New Roman" w:cs="Times New Roman"/>
                <w:color w:val="000000"/>
                <w:kern w:val="0"/>
                <w:sz w:val="24"/>
                <w:szCs w:val="24"/>
                <w:lang w:val="en-US" w:eastAsia="et-EE"/>
                <w14:ligatures w14:val="none"/>
              </w:rPr>
            </w:pPr>
          </w:p>
          <w:p w14:paraId="6AA2E206" w14:textId="77777777" w:rsidR="004947EF" w:rsidRDefault="004947EF" w:rsidP="00A64A8A">
            <w:pPr>
              <w:jc w:val="both"/>
              <w:rPr>
                <w:rFonts w:ascii="Times New Roman" w:eastAsia="Times New Roman" w:hAnsi="Times New Roman" w:cs="Times New Roman"/>
                <w:b/>
                <w:bCs/>
                <w:color w:val="000000"/>
                <w:kern w:val="0"/>
                <w:sz w:val="24"/>
                <w:szCs w:val="24"/>
                <w:lang w:val="en-US" w:eastAsia="et-EE"/>
                <w14:ligatures w14:val="none"/>
              </w:rPr>
            </w:pPr>
          </w:p>
          <w:p w14:paraId="056E000E" w14:textId="3F4F920D" w:rsidR="00366058" w:rsidRDefault="00366058" w:rsidP="00A64A8A">
            <w:pPr>
              <w:jc w:val="both"/>
              <w:rPr>
                <w:rFonts w:ascii="Times New Roman" w:eastAsia="Times New Roman" w:hAnsi="Times New Roman" w:cs="Times New Roman"/>
                <w:b/>
                <w:bCs/>
                <w:color w:val="000000"/>
                <w:kern w:val="0"/>
                <w:sz w:val="24"/>
                <w:szCs w:val="24"/>
                <w:lang w:val="en-US" w:eastAsia="et-EE"/>
                <w14:ligatures w14:val="none"/>
              </w:rPr>
            </w:pPr>
            <w:r>
              <w:rPr>
                <w:rFonts w:ascii="Times New Roman" w:eastAsia="Times New Roman" w:hAnsi="Times New Roman" w:cs="Times New Roman"/>
                <w:b/>
                <w:bCs/>
                <w:color w:val="000000"/>
                <w:kern w:val="0"/>
                <w:sz w:val="24"/>
                <w:szCs w:val="24"/>
                <w:lang w:val="en-US" w:eastAsia="et-EE"/>
                <w14:ligatures w14:val="none"/>
              </w:rPr>
              <w:t>V</w:t>
            </w:r>
            <w:r w:rsidRPr="00366058">
              <w:rPr>
                <w:rFonts w:ascii="Times New Roman" w:eastAsia="Times New Roman" w:hAnsi="Times New Roman" w:cs="Times New Roman"/>
                <w:b/>
                <w:bCs/>
                <w:color w:val="000000"/>
                <w:kern w:val="0"/>
                <w:sz w:val="24"/>
                <w:szCs w:val="24"/>
                <w:lang w:val="en-US" w:eastAsia="et-EE"/>
                <w14:ligatures w14:val="none"/>
              </w:rPr>
              <w:t>erification of beneficial ownership</w:t>
            </w:r>
            <w:r>
              <w:rPr>
                <w:rFonts w:ascii="Times New Roman" w:eastAsia="Times New Roman" w:hAnsi="Times New Roman" w:cs="Times New Roman"/>
                <w:b/>
                <w:bCs/>
                <w:color w:val="000000"/>
                <w:kern w:val="0"/>
                <w:sz w:val="24"/>
                <w:szCs w:val="24"/>
                <w:lang w:val="en-US" w:eastAsia="et-EE"/>
                <w14:ligatures w14:val="none"/>
              </w:rPr>
              <w:t xml:space="preserve"> and</w:t>
            </w:r>
            <w:r w:rsidRPr="00366058">
              <w:rPr>
                <w:rFonts w:ascii="Times New Roman" w:eastAsia="Times New Roman" w:hAnsi="Times New Roman" w:cs="Times New Roman"/>
                <w:b/>
                <w:bCs/>
                <w:color w:val="000000"/>
                <w:kern w:val="0"/>
                <w:sz w:val="24"/>
                <w:szCs w:val="24"/>
                <w:lang w:val="en-US" w:eastAsia="et-EE"/>
                <w14:ligatures w14:val="none"/>
              </w:rPr>
              <w:t xml:space="preserve"> contractual partners</w:t>
            </w:r>
          </w:p>
          <w:p w14:paraId="475095E9" w14:textId="77777777" w:rsidR="008E5035" w:rsidRDefault="008E5035" w:rsidP="00A64A8A">
            <w:pPr>
              <w:jc w:val="both"/>
              <w:rPr>
                <w:rFonts w:ascii="Times New Roman" w:eastAsia="Times New Roman" w:hAnsi="Times New Roman" w:cs="Times New Roman"/>
                <w:b/>
                <w:bCs/>
                <w:color w:val="000000"/>
                <w:kern w:val="0"/>
                <w:sz w:val="24"/>
                <w:szCs w:val="24"/>
                <w:lang w:val="en-US" w:eastAsia="et-EE"/>
                <w14:ligatures w14:val="none"/>
              </w:rPr>
            </w:pPr>
          </w:p>
          <w:p w14:paraId="261F80B3" w14:textId="77777777" w:rsidR="009569B0" w:rsidRPr="009569B0" w:rsidRDefault="009569B0" w:rsidP="00A64A8A">
            <w:pPr>
              <w:jc w:val="both"/>
              <w:rPr>
                <w:rFonts w:ascii="Times New Roman" w:eastAsia="Times New Roman" w:hAnsi="Times New Roman" w:cs="Times New Roman"/>
                <w:color w:val="000000"/>
                <w:kern w:val="0"/>
                <w:sz w:val="24"/>
                <w:szCs w:val="24"/>
                <w:lang w:val="en-US" w:eastAsia="et-EE"/>
                <w14:ligatures w14:val="none"/>
              </w:rPr>
            </w:pPr>
            <w:r w:rsidRPr="009569B0">
              <w:rPr>
                <w:rFonts w:ascii="Times New Roman" w:eastAsia="Times New Roman" w:hAnsi="Times New Roman" w:cs="Times New Roman"/>
                <w:color w:val="000000"/>
                <w:kern w:val="0"/>
                <w:sz w:val="24"/>
                <w:szCs w:val="24"/>
                <w:lang w:val="en-US" w:eastAsia="et-EE"/>
                <w14:ligatures w14:val="none"/>
              </w:rPr>
              <w:t xml:space="preserve">Contract information is available in the national registry. If the matter involves </w:t>
            </w:r>
            <w:proofErr w:type="gramStart"/>
            <w:r w:rsidRPr="009569B0">
              <w:rPr>
                <w:rFonts w:ascii="Times New Roman" w:eastAsia="Times New Roman" w:hAnsi="Times New Roman" w:cs="Times New Roman"/>
                <w:color w:val="000000"/>
                <w:kern w:val="0"/>
                <w:sz w:val="24"/>
                <w:szCs w:val="24"/>
                <w:lang w:val="en-US" w:eastAsia="et-EE"/>
                <w14:ligatures w14:val="none"/>
              </w:rPr>
              <w:t>a procurement</w:t>
            </w:r>
            <w:proofErr w:type="gramEnd"/>
            <w:r w:rsidRPr="009569B0">
              <w:rPr>
                <w:rFonts w:ascii="Times New Roman" w:eastAsia="Times New Roman" w:hAnsi="Times New Roman" w:cs="Times New Roman"/>
                <w:color w:val="000000"/>
                <w:kern w:val="0"/>
                <w:sz w:val="24"/>
                <w:szCs w:val="24"/>
                <w:lang w:val="en-US" w:eastAsia="et-EE"/>
                <w14:ligatures w14:val="none"/>
              </w:rPr>
              <w:t xml:space="preserve">, the information is also available </w:t>
            </w:r>
            <w:proofErr w:type="gramStart"/>
            <w:r w:rsidRPr="009569B0">
              <w:rPr>
                <w:rFonts w:ascii="Times New Roman" w:eastAsia="Times New Roman" w:hAnsi="Times New Roman" w:cs="Times New Roman"/>
                <w:color w:val="000000"/>
                <w:kern w:val="0"/>
                <w:sz w:val="24"/>
                <w:szCs w:val="24"/>
                <w:lang w:val="en-US" w:eastAsia="et-EE"/>
                <w14:ligatures w14:val="none"/>
              </w:rPr>
              <w:t>in</w:t>
            </w:r>
            <w:proofErr w:type="gramEnd"/>
            <w:r w:rsidRPr="009569B0">
              <w:rPr>
                <w:rFonts w:ascii="Times New Roman" w:eastAsia="Times New Roman" w:hAnsi="Times New Roman" w:cs="Times New Roman"/>
                <w:color w:val="000000"/>
                <w:kern w:val="0"/>
                <w:sz w:val="24"/>
                <w:szCs w:val="24"/>
                <w:lang w:val="en-US" w:eastAsia="et-EE"/>
                <w14:ligatures w14:val="none"/>
              </w:rPr>
              <w:t xml:space="preserve"> the Public Procurement Register. Beneficial ownership information is recorded in the Business Register.</w:t>
            </w:r>
          </w:p>
          <w:p w14:paraId="219923CD" w14:textId="77777777" w:rsidR="009569B0" w:rsidRPr="009569B0" w:rsidRDefault="009569B0" w:rsidP="00A64A8A">
            <w:pPr>
              <w:jc w:val="both"/>
              <w:rPr>
                <w:rFonts w:ascii="Times New Roman" w:eastAsia="Times New Roman" w:hAnsi="Times New Roman" w:cs="Times New Roman"/>
                <w:color w:val="000000"/>
                <w:kern w:val="0"/>
                <w:sz w:val="24"/>
                <w:szCs w:val="24"/>
                <w:lang w:val="en-US" w:eastAsia="et-EE"/>
                <w14:ligatures w14:val="none"/>
              </w:rPr>
            </w:pPr>
          </w:p>
          <w:p w14:paraId="0AFF41F9" w14:textId="77777777" w:rsidR="009569B0" w:rsidRPr="009569B0" w:rsidRDefault="009569B0" w:rsidP="00A64A8A">
            <w:pPr>
              <w:jc w:val="both"/>
              <w:rPr>
                <w:rFonts w:ascii="Times New Roman" w:eastAsia="Times New Roman" w:hAnsi="Times New Roman" w:cs="Times New Roman"/>
                <w:color w:val="000000"/>
                <w:kern w:val="0"/>
                <w:sz w:val="24"/>
                <w:szCs w:val="24"/>
                <w:lang w:val="en-US" w:eastAsia="et-EE"/>
                <w14:ligatures w14:val="none"/>
              </w:rPr>
            </w:pPr>
            <w:r w:rsidRPr="009569B0">
              <w:rPr>
                <w:rFonts w:ascii="Times New Roman" w:eastAsia="Times New Roman" w:hAnsi="Times New Roman" w:cs="Times New Roman"/>
                <w:color w:val="000000"/>
                <w:kern w:val="0"/>
                <w:sz w:val="24"/>
                <w:szCs w:val="24"/>
                <w:lang w:val="en-US" w:eastAsia="et-EE"/>
                <w14:ligatures w14:val="none"/>
              </w:rPr>
              <w:t>Controls are generally performed daily and are incorporated into expense monitoring, which is based on procurement and purchase contracts.</w:t>
            </w:r>
          </w:p>
          <w:p w14:paraId="7D92A068" w14:textId="77777777" w:rsidR="009569B0" w:rsidRPr="009569B0" w:rsidRDefault="009569B0" w:rsidP="00A64A8A">
            <w:pPr>
              <w:jc w:val="both"/>
              <w:rPr>
                <w:rFonts w:ascii="Times New Roman" w:eastAsia="Times New Roman" w:hAnsi="Times New Roman" w:cs="Times New Roman"/>
                <w:color w:val="000000"/>
                <w:kern w:val="0"/>
                <w:sz w:val="24"/>
                <w:szCs w:val="24"/>
                <w:lang w:val="en-US" w:eastAsia="et-EE"/>
                <w14:ligatures w14:val="none"/>
              </w:rPr>
            </w:pPr>
            <w:r w:rsidRPr="009569B0">
              <w:rPr>
                <w:rFonts w:ascii="Times New Roman" w:eastAsia="Times New Roman" w:hAnsi="Times New Roman" w:cs="Times New Roman"/>
                <w:color w:val="000000"/>
                <w:kern w:val="0"/>
                <w:sz w:val="24"/>
                <w:szCs w:val="24"/>
                <w:lang w:val="en-US" w:eastAsia="et-EE"/>
                <w14:ligatures w14:val="none"/>
              </w:rPr>
              <w:t>If necessary, internal controls at level II are conducted based on risk sampling.</w:t>
            </w:r>
          </w:p>
          <w:p w14:paraId="7D20A366" w14:textId="77777777" w:rsidR="009569B0" w:rsidRPr="009569B0" w:rsidRDefault="009569B0" w:rsidP="00A64A8A">
            <w:pPr>
              <w:jc w:val="both"/>
              <w:rPr>
                <w:rFonts w:ascii="Times New Roman" w:eastAsia="Times New Roman" w:hAnsi="Times New Roman" w:cs="Times New Roman"/>
                <w:color w:val="000000"/>
                <w:kern w:val="0"/>
                <w:sz w:val="24"/>
                <w:szCs w:val="24"/>
                <w:lang w:val="en-US" w:eastAsia="et-EE"/>
                <w14:ligatures w14:val="none"/>
              </w:rPr>
            </w:pPr>
          </w:p>
          <w:p w14:paraId="7959B86A" w14:textId="6829765D" w:rsidR="008E5035" w:rsidRPr="009569B0" w:rsidRDefault="009569B0" w:rsidP="00A64A8A">
            <w:pPr>
              <w:jc w:val="both"/>
              <w:rPr>
                <w:rFonts w:ascii="Times New Roman" w:eastAsia="Times New Roman" w:hAnsi="Times New Roman" w:cs="Times New Roman"/>
                <w:color w:val="000000"/>
                <w:kern w:val="0"/>
                <w:sz w:val="24"/>
                <w:szCs w:val="24"/>
                <w:lang w:val="en-US" w:eastAsia="et-EE"/>
                <w14:ligatures w14:val="none"/>
              </w:rPr>
            </w:pPr>
            <w:r w:rsidRPr="009569B0">
              <w:rPr>
                <w:rFonts w:ascii="Times New Roman" w:eastAsia="Times New Roman" w:hAnsi="Times New Roman" w:cs="Times New Roman"/>
                <w:color w:val="000000"/>
                <w:kern w:val="0"/>
                <w:sz w:val="24"/>
                <w:szCs w:val="24"/>
                <w:lang w:val="en-US" w:eastAsia="et-EE"/>
                <w14:ligatures w14:val="none"/>
              </w:rPr>
              <w:t>Policies:</w:t>
            </w:r>
          </w:p>
          <w:p w14:paraId="47468204" w14:textId="49CD1744" w:rsidR="008E5035" w:rsidRDefault="001E0B0A" w:rsidP="00A64A8A">
            <w:pPr>
              <w:jc w:val="both"/>
              <w:rPr>
                <w:rFonts w:ascii="Times New Roman" w:eastAsia="Times New Roman" w:hAnsi="Times New Roman" w:cs="Times New Roman"/>
                <w:color w:val="000000"/>
                <w:kern w:val="0"/>
                <w:sz w:val="24"/>
                <w:szCs w:val="24"/>
                <w:lang w:val="en-US" w:eastAsia="et-EE"/>
                <w14:ligatures w14:val="none"/>
              </w:rPr>
            </w:pPr>
            <w:r w:rsidRPr="001E0B0A">
              <w:rPr>
                <w:rFonts w:ascii="Times New Roman" w:eastAsia="Times New Roman" w:hAnsi="Times New Roman" w:cs="Times New Roman"/>
                <w:color w:val="000000"/>
                <w:kern w:val="0"/>
                <w:sz w:val="24"/>
                <w:szCs w:val="24"/>
                <w:lang w:val="en-US" w:eastAsia="et-EE"/>
                <w14:ligatures w14:val="none"/>
              </w:rPr>
              <w:t>1. Procedure for Executing Transactions and Document Endorsement</w:t>
            </w:r>
            <w:r>
              <w:rPr>
                <w:rFonts w:ascii="Times New Roman" w:eastAsia="Times New Roman" w:hAnsi="Times New Roman" w:cs="Times New Roman"/>
                <w:color w:val="000000"/>
                <w:kern w:val="0"/>
                <w:sz w:val="24"/>
                <w:szCs w:val="24"/>
                <w:lang w:val="en-US" w:eastAsia="et-EE"/>
                <w14:ligatures w14:val="none"/>
              </w:rPr>
              <w:t xml:space="preserve"> (internal regulation T16)</w:t>
            </w:r>
          </w:p>
          <w:p w14:paraId="5974A059" w14:textId="14776B21" w:rsidR="001E0B0A" w:rsidRDefault="001E0B0A" w:rsidP="00A64A8A">
            <w:pPr>
              <w:jc w:val="both"/>
              <w:rPr>
                <w:rFonts w:ascii="Times New Roman" w:eastAsia="Times New Roman" w:hAnsi="Times New Roman" w:cs="Times New Roman"/>
                <w:color w:val="000000"/>
                <w:kern w:val="0"/>
                <w:sz w:val="24"/>
                <w:szCs w:val="24"/>
                <w:lang w:val="en-US" w:eastAsia="et-EE"/>
                <w14:ligatures w14:val="none"/>
              </w:rPr>
            </w:pPr>
            <w:r>
              <w:rPr>
                <w:rFonts w:ascii="Times New Roman" w:eastAsia="Times New Roman" w:hAnsi="Times New Roman" w:cs="Times New Roman"/>
                <w:color w:val="000000"/>
                <w:kern w:val="0"/>
                <w:sz w:val="24"/>
                <w:szCs w:val="24"/>
                <w:lang w:val="en-US" w:eastAsia="et-EE"/>
                <w14:ligatures w14:val="none"/>
              </w:rPr>
              <w:lastRenderedPageBreak/>
              <w:t xml:space="preserve">2. </w:t>
            </w:r>
            <w:proofErr w:type="spellStart"/>
            <w:r w:rsidRPr="001E0B0A">
              <w:rPr>
                <w:rFonts w:ascii="Times New Roman" w:eastAsia="Times New Roman" w:hAnsi="Times New Roman" w:cs="Times New Roman"/>
                <w:color w:val="000000"/>
                <w:kern w:val="0"/>
                <w:sz w:val="24"/>
                <w:szCs w:val="24"/>
                <w:lang w:eastAsia="et-EE"/>
                <w14:ligatures w14:val="none"/>
              </w:rPr>
              <w:t>Procedures</w:t>
            </w:r>
            <w:proofErr w:type="spellEnd"/>
            <w:r w:rsidRPr="001E0B0A">
              <w:rPr>
                <w:rFonts w:ascii="Times New Roman" w:eastAsia="Times New Roman" w:hAnsi="Times New Roman" w:cs="Times New Roman"/>
                <w:color w:val="000000"/>
                <w:kern w:val="0"/>
                <w:sz w:val="24"/>
                <w:szCs w:val="24"/>
                <w:lang w:eastAsia="et-EE"/>
                <w14:ligatures w14:val="none"/>
              </w:rPr>
              <w:t xml:space="preserve"> </w:t>
            </w:r>
            <w:proofErr w:type="spellStart"/>
            <w:r w:rsidRPr="001E0B0A">
              <w:rPr>
                <w:rFonts w:ascii="Times New Roman" w:eastAsia="Times New Roman" w:hAnsi="Times New Roman" w:cs="Times New Roman"/>
                <w:color w:val="000000"/>
                <w:kern w:val="0"/>
                <w:sz w:val="24"/>
                <w:szCs w:val="24"/>
                <w:lang w:eastAsia="et-EE"/>
                <w14:ligatures w14:val="none"/>
              </w:rPr>
              <w:t>Related</w:t>
            </w:r>
            <w:proofErr w:type="spellEnd"/>
            <w:r w:rsidRPr="001E0B0A">
              <w:rPr>
                <w:rFonts w:ascii="Times New Roman" w:eastAsia="Times New Roman" w:hAnsi="Times New Roman" w:cs="Times New Roman"/>
                <w:color w:val="000000"/>
                <w:kern w:val="0"/>
                <w:sz w:val="24"/>
                <w:szCs w:val="24"/>
                <w:lang w:eastAsia="et-EE"/>
                <w14:ligatures w14:val="none"/>
              </w:rPr>
              <w:t xml:space="preserve"> </w:t>
            </w:r>
            <w:proofErr w:type="spellStart"/>
            <w:r w:rsidRPr="001E0B0A">
              <w:rPr>
                <w:rFonts w:ascii="Times New Roman" w:eastAsia="Times New Roman" w:hAnsi="Times New Roman" w:cs="Times New Roman"/>
                <w:color w:val="000000"/>
                <w:kern w:val="0"/>
                <w:sz w:val="24"/>
                <w:szCs w:val="24"/>
                <w:lang w:eastAsia="et-EE"/>
                <w14:ligatures w14:val="none"/>
              </w:rPr>
              <w:t>to</w:t>
            </w:r>
            <w:proofErr w:type="spellEnd"/>
            <w:r w:rsidRPr="001E0B0A">
              <w:rPr>
                <w:rFonts w:ascii="Times New Roman" w:eastAsia="Times New Roman" w:hAnsi="Times New Roman" w:cs="Times New Roman"/>
                <w:color w:val="000000"/>
                <w:kern w:val="0"/>
                <w:sz w:val="24"/>
                <w:szCs w:val="24"/>
                <w:lang w:eastAsia="et-EE"/>
                <w14:ligatures w14:val="none"/>
              </w:rPr>
              <w:t xml:space="preserve"> </w:t>
            </w:r>
            <w:proofErr w:type="spellStart"/>
            <w:r w:rsidRPr="001E0B0A">
              <w:rPr>
                <w:rFonts w:ascii="Times New Roman" w:eastAsia="Times New Roman" w:hAnsi="Times New Roman" w:cs="Times New Roman"/>
                <w:color w:val="000000"/>
                <w:kern w:val="0"/>
                <w:sz w:val="24"/>
                <w:szCs w:val="24"/>
                <w:lang w:eastAsia="et-EE"/>
                <w14:ligatures w14:val="none"/>
              </w:rPr>
              <w:t>Financial</w:t>
            </w:r>
            <w:proofErr w:type="spellEnd"/>
            <w:r w:rsidRPr="001E0B0A">
              <w:rPr>
                <w:rFonts w:ascii="Times New Roman" w:eastAsia="Times New Roman" w:hAnsi="Times New Roman" w:cs="Times New Roman"/>
                <w:color w:val="000000"/>
                <w:kern w:val="0"/>
                <w:sz w:val="24"/>
                <w:szCs w:val="24"/>
                <w:lang w:eastAsia="et-EE"/>
                <w14:ligatures w14:val="none"/>
              </w:rPr>
              <w:t xml:space="preserve"> </w:t>
            </w:r>
            <w:proofErr w:type="spellStart"/>
            <w:r w:rsidRPr="001E0B0A">
              <w:rPr>
                <w:rFonts w:ascii="Times New Roman" w:eastAsia="Times New Roman" w:hAnsi="Times New Roman" w:cs="Times New Roman"/>
                <w:color w:val="000000"/>
                <w:kern w:val="0"/>
                <w:sz w:val="24"/>
                <w:szCs w:val="24"/>
                <w:lang w:eastAsia="et-EE"/>
                <w14:ligatures w14:val="none"/>
              </w:rPr>
              <w:t>Reporting</w:t>
            </w:r>
            <w:proofErr w:type="spellEnd"/>
            <w:r w:rsidRPr="001E0B0A">
              <w:rPr>
                <w:rFonts w:ascii="Times New Roman" w:eastAsia="Times New Roman" w:hAnsi="Times New Roman" w:cs="Times New Roman"/>
                <w:color w:val="000000"/>
                <w:kern w:val="0"/>
                <w:sz w:val="24"/>
                <w:szCs w:val="24"/>
                <w:lang w:eastAsia="et-EE"/>
                <w14:ligatures w14:val="none"/>
              </w:rPr>
              <w:t xml:space="preserve"> </w:t>
            </w:r>
            <w:r>
              <w:rPr>
                <w:rFonts w:ascii="Times New Roman" w:eastAsia="Times New Roman" w:hAnsi="Times New Roman" w:cs="Times New Roman"/>
                <w:color w:val="000000"/>
                <w:kern w:val="0"/>
                <w:sz w:val="24"/>
                <w:szCs w:val="24"/>
                <w:lang w:eastAsia="et-EE"/>
                <w14:ligatures w14:val="none"/>
              </w:rPr>
              <w:t>(</w:t>
            </w:r>
            <w:r w:rsidRPr="001E0B0A">
              <w:rPr>
                <w:rFonts w:ascii="Times New Roman" w:eastAsia="Times New Roman" w:hAnsi="Times New Roman" w:cs="Times New Roman"/>
                <w:color w:val="000000"/>
                <w:kern w:val="0"/>
                <w:sz w:val="24"/>
                <w:szCs w:val="24"/>
                <w:lang w:val="en-US" w:eastAsia="et-EE"/>
                <w14:ligatures w14:val="none"/>
              </w:rPr>
              <w:t>internal regulation</w:t>
            </w:r>
            <w:r>
              <w:rPr>
                <w:rFonts w:ascii="Times New Roman" w:eastAsia="Times New Roman" w:hAnsi="Times New Roman" w:cs="Times New Roman"/>
                <w:color w:val="000000"/>
                <w:kern w:val="0"/>
                <w:sz w:val="24"/>
                <w:szCs w:val="24"/>
                <w:lang w:val="en-US" w:eastAsia="et-EE"/>
                <w14:ligatures w14:val="none"/>
              </w:rPr>
              <w:t xml:space="preserve"> T10)</w:t>
            </w:r>
          </w:p>
          <w:p w14:paraId="2F8847E7" w14:textId="58B9C367" w:rsidR="001E0B0A" w:rsidRPr="001E0B0A" w:rsidRDefault="001E0B0A" w:rsidP="00A64A8A">
            <w:pPr>
              <w:jc w:val="both"/>
              <w:rPr>
                <w:rFonts w:ascii="Times New Roman" w:eastAsia="Times New Roman" w:hAnsi="Times New Roman" w:cs="Times New Roman"/>
                <w:color w:val="000000"/>
                <w:kern w:val="0"/>
                <w:sz w:val="24"/>
                <w:szCs w:val="24"/>
                <w:lang w:val="en-US" w:eastAsia="et-EE"/>
                <w14:ligatures w14:val="none"/>
              </w:rPr>
            </w:pPr>
            <w:r>
              <w:rPr>
                <w:rFonts w:ascii="Times New Roman" w:eastAsia="Times New Roman" w:hAnsi="Times New Roman" w:cs="Times New Roman"/>
                <w:color w:val="000000"/>
                <w:kern w:val="0"/>
                <w:sz w:val="24"/>
                <w:szCs w:val="24"/>
                <w:lang w:val="en-US" w:eastAsia="et-EE"/>
                <w14:ligatures w14:val="none"/>
              </w:rPr>
              <w:t xml:space="preserve">3. </w:t>
            </w:r>
            <w:r w:rsidRPr="001E0B0A">
              <w:rPr>
                <w:rFonts w:ascii="Times New Roman" w:eastAsia="Times New Roman" w:hAnsi="Times New Roman" w:cs="Times New Roman"/>
                <w:color w:val="000000"/>
                <w:kern w:val="0"/>
                <w:sz w:val="24"/>
                <w:szCs w:val="24"/>
                <w:lang w:val="en-US" w:eastAsia="et-EE"/>
                <w14:ligatures w14:val="none"/>
              </w:rPr>
              <w:t>Procedure for submitting an economic expenditure report</w:t>
            </w:r>
            <w:r>
              <w:rPr>
                <w:rFonts w:ascii="Times New Roman" w:eastAsia="Times New Roman" w:hAnsi="Times New Roman" w:cs="Times New Roman"/>
                <w:color w:val="000000"/>
                <w:kern w:val="0"/>
                <w:sz w:val="24"/>
                <w:szCs w:val="24"/>
                <w:lang w:val="en-US" w:eastAsia="et-EE"/>
                <w14:ligatures w14:val="none"/>
              </w:rPr>
              <w:t xml:space="preserve"> (</w:t>
            </w:r>
            <w:r w:rsidRPr="001E0B0A">
              <w:rPr>
                <w:rFonts w:ascii="Times New Roman" w:eastAsia="Times New Roman" w:hAnsi="Times New Roman" w:cs="Times New Roman"/>
                <w:color w:val="000000"/>
                <w:kern w:val="0"/>
                <w:sz w:val="24"/>
                <w:szCs w:val="24"/>
                <w:lang w:val="en-US" w:eastAsia="et-EE"/>
                <w14:ligatures w14:val="none"/>
              </w:rPr>
              <w:t>internal regulation</w:t>
            </w:r>
            <w:r>
              <w:rPr>
                <w:rFonts w:ascii="Times New Roman" w:eastAsia="Times New Roman" w:hAnsi="Times New Roman" w:cs="Times New Roman"/>
                <w:color w:val="000000"/>
                <w:kern w:val="0"/>
                <w:sz w:val="24"/>
                <w:szCs w:val="24"/>
                <w:lang w:val="en-US" w:eastAsia="et-EE"/>
                <w14:ligatures w14:val="none"/>
              </w:rPr>
              <w:t xml:space="preserve"> J2)</w:t>
            </w:r>
          </w:p>
          <w:p w14:paraId="1E9FF56C" w14:textId="2913C93E" w:rsidR="008E5035" w:rsidRPr="001E0B0A" w:rsidRDefault="001E0B0A" w:rsidP="00A64A8A">
            <w:pPr>
              <w:jc w:val="both"/>
              <w:rPr>
                <w:rFonts w:ascii="Times New Roman" w:eastAsia="Times New Roman" w:hAnsi="Times New Roman" w:cs="Times New Roman"/>
                <w:color w:val="000000"/>
                <w:kern w:val="0"/>
                <w:sz w:val="24"/>
                <w:szCs w:val="24"/>
                <w:lang w:val="en-US" w:eastAsia="et-EE"/>
                <w14:ligatures w14:val="none"/>
              </w:rPr>
            </w:pPr>
            <w:r w:rsidRPr="001E0B0A">
              <w:rPr>
                <w:rFonts w:ascii="Times New Roman" w:eastAsia="Times New Roman" w:hAnsi="Times New Roman" w:cs="Times New Roman"/>
                <w:color w:val="000000"/>
                <w:kern w:val="0"/>
                <w:sz w:val="24"/>
                <w:szCs w:val="24"/>
                <w:lang w:val="en-US" w:eastAsia="et-EE"/>
                <w14:ligatures w14:val="none"/>
              </w:rPr>
              <w:t>4. Procedure for Conducting Procurements</w:t>
            </w:r>
            <w:r>
              <w:rPr>
                <w:rFonts w:ascii="Times New Roman" w:eastAsia="Times New Roman" w:hAnsi="Times New Roman" w:cs="Times New Roman"/>
                <w:color w:val="000000"/>
                <w:kern w:val="0"/>
                <w:sz w:val="24"/>
                <w:szCs w:val="24"/>
                <w:lang w:val="en-US" w:eastAsia="et-EE"/>
                <w14:ligatures w14:val="none"/>
              </w:rPr>
              <w:t xml:space="preserve"> (</w:t>
            </w:r>
            <w:r w:rsidRPr="001E0B0A">
              <w:rPr>
                <w:rFonts w:ascii="Times New Roman" w:eastAsia="Times New Roman" w:hAnsi="Times New Roman" w:cs="Times New Roman"/>
                <w:color w:val="000000"/>
                <w:kern w:val="0"/>
                <w:sz w:val="24"/>
                <w:szCs w:val="24"/>
                <w:lang w:val="en-US" w:eastAsia="et-EE"/>
                <w14:ligatures w14:val="none"/>
              </w:rPr>
              <w:t>internal regulation</w:t>
            </w:r>
            <w:r>
              <w:rPr>
                <w:rFonts w:ascii="Times New Roman" w:eastAsia="Times New Roman" w:hAnsi="Times New Roman" w:cs="Times New Roman"/>
                <w:color w:val="000000"/>
                <w:kern w:val="0"/>
                <w:sz w:val="24"/>
                <w:szCs w:val="24"/>
                <w:lang w:val="en-US" w:eastAsia="et-EE"/>
                <w14:ligatures w14:val="none"/>
              </w:rPr>
              <w:t xml:space="preserve"> T3)</w:t>
            </w:r>
          </w:p>
          <w:p w14:paraId="036F7C70" w14:textId="77777777" w:rsidR="008E5035" w:rsidRDefault="008E5035" w:rsidP="00A64A8A">
            <w:pPr>
              <w:jc w:val="both"/>
              <w:rPr>
                <w:rFonts w:ascii="Times New Roman" w:eastAsia="Times New Roman" w:hAnsi="Times New Roman" w:cs="Times New Roman"/>
                <w:b/>
                <w:bCs/>
                <w:color w:val="000000"/>
                <w:kern w:val="0"/>
                <w:sz w:val="24"/>
                <w:szCs w:val="24"/>
                <w:lang w:val="en-US" w:eastAsia="et-EE"/>
                <w14:ligatures w14:val="none"/>
              </w:rPr>
            </w:pPr>
          </w:p>
          <w:p w14:paraId="0AA3D32B" w14:textId="77777777" w:rsidR="00EC6BF0" w:rsidRDefault="008E5035" w:rsidP="00A64A8A">
            <w:pPr>
              <w:jc w:val="both"/>
              <w:rPr>
                <w:rFonts w:ascii="Times New Roman" w:eastAsia="Times New Roman" w:hAnsi="Times New Roman" w:cs="Times New Roman"/>
                <w:b/>
                <w:bCs/>
                <w:color w:val="000000"/>
                <w:kern w:val="0"/>
                <w:sz w:val="24"/>
                <w:szCs w:val="24"/>
                <w:lang w:val="en-US" w:eastAsia="et-EE"/>
                <w14:ligatures w14:val="none"/>
              </w:rPr>
            </w:pPr>
            <w:r>
              <w:rPr>
                <w:rFonts w:ascii="Times New Roman" w:eastAsia="Times New Roman" w:hAnsi="Times New Roman" w:cs="Times New Roman"/>
                <w:b/>
                <w:bCs/>
                <w:color w:val="000000"/>
                <w:kern w:val="0"/>
                <w:sz w:val="24"/>
                <w:szCs w:val="24"/>
                <w:lang w:val="en-US" w:eastAsia="et-EE"/>
                <w14:ligatures w14:val="none"/>
              </w:rPr>
              <w:t>Risk based controls and function of Internal Audit</w:t>
            </w:r>
          </w:p>
          <w:p w14:paraId="5C971106" w14:textId="77777777" w:rsidR="00EC6BF0" w:rsidRPr="00EC6BF0" w:rsidRDefault="00EC6BF0" w:rsidP="00A64A8A">
            <w:pPr>
              <w:jc w:val="both"/>
              <w:rPr>
                <w:rFonts w:ascii="Times New Roman" w:eastAsia="Times New Roman" w:hAnsi="Times New Roman" w:cs="Times New Roman"/>
                <w:color w:val="000000"/>
                <w:kern w:val="0"/>
                <w:sz w:val="24"/>
                <w:szCs w:val="24"/>
                <w:lang w:val="en-US" w:eastAsia="et-EE"/>
                <w14:ligatures w14:val="none"/>
              </w:rPr>
            </w:pPr>
            <w:r w:rsidRPr="00EC6BF0">
              <w:rPr>
                <w:rFonts w:ascii="Times New Roman" w:eastAsia="Times New Roman" w:hAnsi="Times New Roman" w:cs="Times New Roman"/>
                <w:color w:val="000000"/>
                <w:kern w:val="0"/>
                <w:sz w:val="24"/>
                <w:szCs w:val="24"/>
                <w:lang w:val="en-US" w:eastAsia="et-EE"/>
                <w14:ligatures w14:val="none"/>
              </w:rPr>
              <w:t xml:space="preserve">In addition to established procedures, the foundation utilizes a risk control work plan (previously implemented within both EAS and </w:t>
            </w:r>
            <w:proofErr w:type="spellStart"/>
            <w:r w:rsidRPr="00EC6BF0">
              <w:rPr>
                <w:rFonts w:ascii="Times New Roman" w:eastAsia="Times New Roman" w:hAnsi="Times New Roman" w:cs="Times New Roman"/>
                <w:color w:val="000000"/>
                <w:kern w:val="0"/>
                <w:sz w:val="24"/>
                <w:szCs w:val="24"/>
                <w:lang w:val="en-US" w:eastAsia="et-EE"/>
                <w14:ligatures w14:val="none"/>
              </w:rPr>
              <w:t>KredEx</w:t>
            </w:r>
            <w:proofErr w:type="spellEnd"/>
            <w:r w:rsidRPr="00EC6BF0">
              <w:rPr>
                <w:rFonts w:ascii="Times New Roman" w:eastAsia="Times New Roman" w:hAnsi="Times New Roman" w:cs="Times New Roman"/>
                <w:color w:val="000000"/>
                <w:kern w:val="0"/>
                <w:sz w:val="24"/>
                <w:szCs w:val="24"/>
                <w:lang w:val="en-US" w:eastAsia="et-EE"/>
                <w14:ligatures w14:val="none"/>
              </w:rPr>
              <w:t>), which also integrates follow-up activities. This plan encompasses actions requiring internal control measures from an internal control system perspective, providing additional assurance of the institution’s functionality.</w:t>
            </w:r>
          </w:p>
          <w:p w14:paraId="2A74E83A" w14:textId="77777777" w:rsidR="00EC6BF0" w:rsidRPr="00EC6BF0" w:rsidRDefault="00EC6BF0" w:rsidP="00A64A8A">
            <w:pPr>
              <w:jc w:val="both"/>
              <w:rPr>
                <w:rFonts w:ascii="Times New Roman" w:eastAsia="Times New Roman" w:hAnsi="Times New Roman" w:cs="Times New Roman"/>
                <w:color w:val="000000"/>
                <w:kern w:val="0"/>
                <w:sz w:val="24"/>
                <w:szCs w:val="24"/>
                <w:lang w:val="en-US" w:eastAsia="et-EE"/>
                <w14:ligatures w14:val="none"/>
              </w:rPr>
            </w:pPr>
          </w:p>
          <w:p w14:paraId="61FDB2C3" w14:textId="77777777" w:rsidR="00EC6BF0" w:rsidRPr="00EC6BF0" w:rsidRDefault="00EC6BF0" w:rsidP="00A64A8A">
            <w:pPr>
              <w:jc w:val="both"/>
              <w:rPr>
                <w:rFonts w:ascii="Times New Roman" w:eastAsia="Times New Roman" w:hAnsi="Times New Roman" w:cs="Times New Roman"/>
                <w:color w:val="000000"/>
                <w:kern w:val="0"/>
                <w:sz w:val="24"/>
                <w:szCs w:val="24"/>
                <w:lang w:val="en-US" w:eastAsia="et-EE"/>
                <w14:ligatures w14:val="none"/>
              </w:rPr>
            </w:pPr>
            <w:r w:rsidRPr="00EC6BF0">
              <w:rPr>
                <w:rFonts w:ascii="Times New Roman" w:eastAsia="Times New Roman" w:hAnsi="Times New Roman" w:cs="Times New Roman"/>
                <w:color w:val="000000"/>
                <w:kern w:val="0"/>
                <w:sz w:val="24"/>
                <w:szCs w:val="24"/>
                <w:lang w:val="en-US" w:eastAsia="et-EE"/>
                <w14:ligatures w14:val="none"/>
              </w:rPr>
              <w:t>The foundation also operates an Internal Audit Unit, which adheres to international standards.</w:t>
            </w:r>
          </w:p>
          <w:p w14:paraId="5CBFDDCC" w14:textId="77777777" w:rsidR="00EC6BF0" w:rsidRPr="00EC6BF0" w:rsidRDefault="00EC6BF0" w:rsidP="00A64A8A">
            <w:pPr>
              <w:jc w:val="both"/>
              <w:rPr>
                <w:rFonts w:ascii="Times New Roman" w:eastAsia="Times New Roman" w:hAnsi="Times New Roman" w:cs="Times New Roman"/>
                <w:color w:val="000000"/>
                <w:kern w:val="0"/>
                <w:sz w:val="24"/>
                <w:szCs w:val="24"/>
                <w:lang w:val="en-US" w:eastAsia="et-EE"/>
                <w14:ligatures w14:val="none"/>
              </w:rPr>
            </w:pPr>
            <w:r w:rsidRPr="00EC6BF0">
              <w:rPr>
                <w:rFonts w:ascii="Times New Roman" w:eastAsia="Times New Roman" w:hAnsi="Times New Roman" w:cs="Times New Roman"/>
                <w:color w:val="000000"/>
                <w:kern w:val="0"/>
                <w:sz w:val="24"/>
                <w:szCs w:val="24"/>
                <w:lang w:val="en-US" w:eastAsia="et-EE"/>
                <w14:ligatures w14:val="none"/>
              </w:rPr>
              <w:t>The primary goal of the Internal Audit Department is to perform assurance and advisory tasks to help the foundation enhance its operations and achieve its objectives. The Internal Audit Department (IAD) is a structural unit of the foundation, reporting functionally to the foundation’s supervisory board and administratively to the management board.</w:t>
            </w:r>
          </w:p>
          <w:p w14:paraId="47ACB7B8" w14:textId="77777777" w:rsidR="00EC6BF0" w:rsidRPr="00EC6BF0" w:rsidRDefault="00EC6BF0" w:rsidP="00A64A8A">
            <w:pPr>
              <w:jc w:val="both"/>
              <w:rPr>
                <w:rFonts w:ascii="Times New Roman" w:eastAsia="Times New Roman" w:hAnsi="Times New Roman" w:cs="Times New Roman"/>
                <w:color w:val="000000"/>
                <w:kern w:val="0"/>
                <w:sz w:val="24"/>
                <w:szCs w:val="24"/>
                <w:lang w:val="en-US" w:eastAsia="et-EE"/>
                <w14:ligatures w14:val="none"/>
              </w:rPr>
            </w:pPr>
          </w:p>
          <w:p w14:paraId="062DD282" w14:textId="45A20485" w:rsidR="008E5035" w:rsidRPr="00EC6BF0" w:rsidRDefault="00EC6BF0" w:rsidP="00A64A8A">
            <w:pPr>
              <w:jc w:val="both"/>
              <w:rPr>
                <w:rFonts w:ascii="Times New Roman" w:eastAsia="Times New Roman" w:hAnsi="Times New Roman" w:cs="Times New Roman"/>
                <w:color w:val="000000"/>
                <w:kern w:val="0"/>
                <w:sz w:val="24"/>
                <w:szCs w:val="24"/>
                <w:lang w:val="en-US" w:eastAsia="et-EE"/>
                <w14:ligatures w14:val="none"/>
              </w:rPr>
            </w:pPr>
            <w:r w:rsidRPr="00EC6BF0">
              <w:rPr>
                <w:rFonts w:ascii="Times New Roman" w:eastAsia="Times New Roman" w:hAnsi="Times New Roman" w:cs="Times New Roman"/>
                <w:color w:val="000000"/>
                <w:kern w:val="0"/>
                <w:sz w:val="24"/>
                <w:szCs w:val="24"/>
                <w:lang w:val="en-US" w:eastAsia="et-EE"/>
                <w14:ligatures w14:val="none"/>
              </w:rPr>
              <w:t>Additionally, an Audit Committee has been established. It serves as an advisory body to the supervisory board on matters related to accounting, auditing, risk management, internal control and auditing, supervision, budget preparation, and legal compliance.</w:t>
            </w:r>
          </w:p>
        </w:tc>
        <w:tc>
          <w:tcPr>
            <w:tcW w:w="4531" w:type="dxa"/>
          </w:tcPr>
          <w:p w14:paraId="5E0CB0D0" w14:textId="77777777" w:rsidR="00D0068B" w:rsidRDefault="00D0068B" w:rsidP="00A64A8A">
            <w:pPr>
              <w:jc w:val="both"/>
              <w:rPr>
                <w:rFonts w:ascii="Times New Roman" w:eastAsia="Times New Roman" w:hAnsi="Times New Roman" w:cs="Times New Roman"/>
                <w:b/>
                <w:bCs/>
                <w:kern w:val="0"/>
                <w:sz w:val="24"/>
                <w:szCs w:val="24"/>
                <w:lang w:eastAsia="et-EE"/>
                <w14:ligatures w14:val="none"/>
              </w:rPr>
            </w:pPr>
            <w:r w:rsidRPr="00D0068B">
              <w:rPr>
                <w:rFonts w:ascii="Times New Roman" w:eastAsia="Times New Roman" w:hAnsi="Times New Roman" w:cs="Times New Roman"/>
                <w:b/>
                <w:bCs/>
                <w:kern w:val="0"/>
                <w:sz w:val="24"/>
                <w:szCs w:val="24"/>
                <w:lang w:eastAsia="et-EE"/>
                <w14:ligatures w14:val="none"/>
              </w:rPr>
              <w:lastRenderedPageBreak/>
              <w:t>Pettuste, huvide konflikti ja korruptsiooni vältimine:</w:t>
            </w:r>
          </w:p>
          <w:p w14:paraId="0BC65F2D" w14:textId="77777777" w:rsidR="00D0068B" w:rsidRDefault="00D0068B" w:rsidP="00A64A8A">
            <w:pPr>
              <w:jc w:val="both"/>
              <w:rPr>
                <w:rFonts w:ascii="Times New Roman" w:eastAsia="Times New Roman" w:hAnsi="Times New Roman" w:cs="Times New Roman"/>
                <w:b/>
                <w:bCs/>
                <w:kern w:val="0"/>
                <w:sz w:val="24"/>
                <w:szCs w:val="24"/>
                <w:lang w:eastAsia="et-EE"/>
                <w14:ligatures w14:val="none"/>
              </w:rPr>
            </w:pPr>
          </w:p>
          <w:p w14:paraId="20741C57" w14:textId="3F5DD8DA" w:rsidR="00AF30E8" w:rsidRPr="00D0068B" w:rsidRDefault="00D0068B" w:rsidP="00A64A8A">
            <w:pPr>
              <w:jc w:val="both"/>
              <w:rPr>
                <w:rFonts w:ascii="Times New Roman" w:eastAsia="Times New Roman" w:hAnsi="Times New Roman" w:cs="Times New Roman"/>
                <w:kern w:val="0"/>
                <w:sz w:val="24"/>
                <w:szCs w:val="24"/>
                <w:lang w:eastAsia="et-EE"/>
                <w14:ligatures w14:val="none"/>
              </w:rPr>
            </w:pPr>
            <w:proofErr w:type="spellStart"/>
            <w:r w:rsidRPr="00D0068B">
              <w:rPr>
                <w:rFonts w:ascii="Times New Roman" w:eastAsia="Times New Roman" w:hAnsi="Times New Roman" w:cs="Times New Roman"/>
                <w:kern w:val="0"/>
                <w:sz w:val="24"/>
                <w:szCs w:val="24"/>
                <w:lang w:eastAsia="et-EE"/>
                <w14:ligatures w14:val="none"/>
              </w:rPr>
              <w:t>EISi</w:t>
            </w:r>
            <w:proofErr w:type="spellEnd"/>
            <w:r w:rsidRPr="00D0068B">
              <w:rPr>
                <w:rFonts w:ascii="Times New Roman" w:eastAsia="Times New Roman" w:hAnsi="Times New Roman" w:cs="Times New Roman"/>
                <w:kern w:val="0"/>
                <w:sz w:val="24"/>
                <w:szCs w:val="24"/>
                <w:lang w:eastAsia="et-EE"/>
                <w14:ligatures w14:val="none"/>
              </w:rPr>
              <w:t xml:space="preserve"> sisemised tööprotseduurid reguleerivad korruptsiooni ennetamist, sh huvide konflikti vältimist, kingituste vastuvõtmist jms. </w:t>
            </w:r>
          </w:p>
          <w:p w14:paraId="342C8EE1" w14:textId="77777777" w:rsidR="00D0068B" w:rsidRDefault="00D0068B" w:rsidP="00A64A8A">
            <w:pPr>
              <w:jc w:val="both"/>
              <w:rPr>
                <w:rFonts w:ascii="Times New Roman" w:eastAsia="Times New Roman" w:hAnsi="Times New Roman" w:cs="Times New Roman"/>
                <w:b/>
                <w:bCs/>
                <w:kern w:val="0"/>
                <w:sz w:val="24"/>
                <w:szCs w:val="24"/>
                <w:lang w:eastAsia="et-EE"/>
                <w14:ligatures w14:val="none"/>
              </w:rPr>
            </w:pPr>
          </w:p>
          <w:p w14:paraId="014DF2BB" w14:textId="77777777" w:rsidR="00AF30E8" w:rsidRPr="00AF30E8" w:rsidRDefault="00AF30E8" w:rsidP="00A64A8A">
            <w:pPr>
              <w:pStyle w:val="Loendilik"/>
              <w:numPr>
                <w:ilvl w:val="0"/>
                <w:numId w:val="12"/>
              </w:numPr>
              <w:jc w:val="both"/>
              <w:rPr>
                <w:rFonts w:ascii="Times New Roman" w:eastAsia="Times New Roman" w:hAnsi="Times New Roman" w:cs="Times New Roman"/>
                <w:b/>
                <w:bCs/>
                <w:kern w:val="0"/>
                <w:sz w:val="24"/>
                <w:szCs w:val="24"/>
                <w:lang w:eastAsia="et-EE"/>
                <w14:ligatures w14:val="none"/>
              </w:rPr>
            </w:pPr>
            <w:r w:rsidRPr="00AF30E8">
              <w:rPr>
                <w:rFonts w:ascii="Times New Roman" w:eastAsia="Times New Roman" w:hAnsi="Times New Roman" w:cs="Times New Roman"/>
                <w:b/>
                <w:bCs/>
                <w:kern w:val="0"/>
                <w:sz w:val="24"/>
                <w:szCs w:val="24"/>
                <w:lang w:eastAsia="et-EE"/>
                <w14:ligatures w14:val="none"/>
              </w:rPr>
              <w:t>Horisontaalsel tasandil ennetusmehhanism:</w:t>
            </w:r>
          </w:p>
          <w:p w14:paraId="10688B25" w14:textId="27EBAA86" w:rsidR="00D0068B" w:rsidRPr="00AF30E8" w:rsidRDefault="00D0068B" w:rsidP="00A64A8A">
            <w:pPr>
              <w:jc w:val="both"/>
              <w:rPr>
                <w:rFonts w:ascii="Times New Roman" w:eastAsia="Times New Roman" w:hAnsi="Times New Roman" w:cs="Times New Roman"/>
                <w:kern w:val="0"/>
                <w:sz w:val="24"/>
                <w:szCs w:val="24"/>
                <w:lang w:eastAsia="et-EE"/>
                <w14:ligatures w14:val="none"/>
              </w:rPr>
            </w:pPr>
            <w:r w:rsidRPr="00AF30E8">
              <w:rPr>
                <w:rFonts w:ascii="Times New Roman" w:eastAsia="Times New Roman" w:hAnsi="Times New Roman" w:cs="Times New Roman"/>
                <w:kern w:val="0"/>
                <w:sz w:val="24"/>
                <w:szCs w:val="24"/>
                <w:lang w:eastAsia="et-EE"/>
                <w14:ligatures w14:val="none"/>
              </w:rPr>
              <w:t xml:space="preserve">Lähtutakse </w:t>
            </w:r>
            <w:hyperlink r:id="rId29" w:history="1">
              <w:r w:rsidRPr="00AF30E8">
                <w:rPr>
                  <w:rStyle w:val="Hperlink"/>
                  <w:rFonts w:ascii="Times New Roman" w:eastAsia="Times New Roman" w:hAnsi="Times New Roman" w:cs="Times New Roman"/>
                  <w:kern w:val="0"/>
                  <w:sz w:val="24"/>
                  <w:szCs w:val="24"/>
                  <w:lang w:eastAsia="et-EE"/>
                  <w14:ligatures w14:val="none"/>
                </w:rPr>
                <w:t>ametniku eetikakoodeksis</w:t>
              </w:r>
            </w:hyperlink>
            <w:r w:rsidRPr="00AF30E8">
              <w:rPr>
                <w:rFonts w:ascii="Times New Roman" w:eastAsia="Times New Roman" w:hAnsi="Times New Roman" w:cs="Times New Roman"/>
                <w:kern w:val="0"/>
                <w:sz w:val="24"/>
                <w:szCs w:val="24"/>
                <w:lang w:eastAsia="et-EE"/>
                <w14:ligatures w14:val="none"/>
              </w:rPr>
              <w:t xml:space="preserve">t, mille ühetaolise rakendamise eest vastutab ja jagab selgitusi  </w:t>
            </w:r>
            <w:hyperlink r:id="rId30" w:history="1">
              <w:r w:rsidRPr="00AF30E8">
                <w:rPr>
                  <w:rStyle w:val="Hperlink"/>
                  <w:rFonts w:ascii="Times New Roman" w:eastAsia="Times New Roman" w:hAnsi="Times New Roman" w:cs="Times New Roman"/>
                  <w:kern w:val="0"/>
                  <w:sz w:val="24"/>
                  <w:szCs w:val="24"/>
                  <w:lang w:eastAsia="et-EE"/>
                  <w14:ligatures w14:val="none"/>
                </w:rPr>
                <w:t>Ametnikueetika nõukogu.</w:t>
              </w:r>
            </w:hyperlink>
          </w:p>
          <w:p w14:paraId="15AECD48" w14:textId="77777777" w:rsidR="00D0068B" w:rsidRPr="00D0068B" w:rsidRDefault="00D0068B" w:rsidP="00A64A8A">
            <w:pPr>
              <w:jc w:val="both"/>
              <w:rPr>
                <w:rFonts w:ascii="Times New Roman" w:eastAsia="Times New Roman" w:hAnsi="Times New Roman" w:cs="Times New Roman"/>
                <w:kern w:val="0"/>
                <w:sz w:val="24"/>
                <w:szCs w:val="24"/>
                <w:lang w:eastAsia="et-EE"/>
                <w14:ligatures w14:val="none"/>
              </w:rPr>
            </w:pPr>
          </w:p>
          <w:p w14:paraId="6611880D" w14:textId="77777777" w:rsidR="00587970" w:rsidRDefault="00587970" w:rsidP="00A64A8A">
            <w:pPr>
              <w:jc w:val="both"/>
              <w:rPr>
                <w:rFonts w:ascii="Times New Roman" w:eastAsia="Times New Roman" w:hAnsi="Times New Roman" w:cs="Times New Roman"/>
                <w:kern w:val="0"/>
                <w:sz w:val="24"/>
                <w:szCs w:val="24"/>
                <w:lang w:eastAsia="et-EE"/>
                <w14:ligatures w14:val="none"/>
              </w:rPr>
            </w:pPr>
          </w:p>
          <w:p w14:paraId="329C7FF4" w14:textId="77777777" w:rsidR="00587970" w:rsidRDefault="00587970" w:rsidP="00A64A8A">
            <w:pPr>
              <w:jc w:val="both"/>
              <w:rPr>
                <w:rFonts w:ascii="Times New Roman" w:eastAsia="Times New Roman" w:hAnsi="Times New Roman" w:cs="Times New Roman"/>
                <w:kern w:val="0"/>
                <w:sz w:val="24"/>
                <w:szCs w:val="24"/>
                <w:lang w:eastAsia="et-EE"/>
                <w14:ligatures w14:val="none"/>
              </w:rPr>
            </w:pPr>
          </w:p>
          <w:p w14:paraId="59E1944F" w14:textId="77777777" w:rsidR="00587970" w:rsidRDefault="00587970" w:rsidP="00A64A8A">
            <w:pPr>
              <w:jc w:val="both"/>
              <w:rPr>
                <w:rFonts w:ascii="Times New Roman" w:eastAsia="Times New Roman" w:hAnsi="Times New Roman" w:cs="Times New Roman"/>
                <w:kern w:val="0"/>
                <w:sz w:val="24"/>
                <w:szCs w:val="24"/>
                <w:lang w:eastAsia="et-EE"/>
                <w14:ligatures w14:val="none"/>
              </w:rPr>
            </w:pPr>
          </w:p>
          <w:p w14:paraId="5EAA21E8" w14:textId="77777777" w:rsidR="00AF30E8" w:rsidRDefault="00AF30E8" w:rsidP="00A64A8A">
            <w:pPr>
              <w:jc w:val="both"/>
              <w:rPr>
                <w:rFonts w:ascii="Times New Roman" w:eastAsia="Times New Roman" w:hAnsi="Times New Roman" w:cs="Times New Roman"/>
                <w:kern w:val="0"/>
                <w:sz w:val="24"/>
                <w:szCs w:val="24"/>
                <w:lang w:eastAsia="et-EE"/>
                <w14:ligatures w14:val="none"/>
              </w:rPr>
            </w:pPr>
          </w:p>
          <w:p w14:paraId="6E05F787" w14:textId="03834992" w:rsidR="00D0068B" w:rsidRPr="00D0068B" w:rsidRDefault="00D0068B" w:rsidP="00A64A8A">
            <w:pPr>
              <w:jc w:val="both"/>
              <w:rPr>
                <w:rFonts w:ascii="Times New Roman" w:eastAsia="Times New Roman" w:hAnsi="Times New Roman" w:cs="Times New Roman"/>
                <w:kern w:val="0"/>
                <w:sz w:val="24"/>
                <w:szCs w:val="24"/>
                <w:lang w:eastAsia="et-EE"/>
                <w14:ligatures w14:val="none"/>
              </w:rPr>
            </w:pPr>
            <w:r w:rsidRPr="00D0068B">
              <w:rPr>
                <w:rFonts w:ascii="Times New Roman" w:eastAsia="Times New Roman" w:hAnsi="Times New Roman" w:cs="Times New Roman"/>
                <w:kern w:val="0"/>
                <w:sz w:val="24"/>
                <w:szCs w:val="24"/>
                <w:lang w:eastAsia="et-EE"/>
                <w14:ligatures w14:val="none"/>
              </w:rPr>
              <w:t xml:space="preserve">Korruptsiooni ennetamisel juhindutakse </w:t>
            </w:r>
            <w:proofErr w:type="spellStart"/>
            <w:r w:rsidRPr="00D0068B">
              <w:rPr>
                <w:rFonts w:ascii="Times New Roman" w:eastAsia="Times New Roman" w:hAnsi="Times New Roman" w:cs="Times New Roman"/>
                <w:kern w:val="0"/>
                <w:sz w:val="24"/>
                <w:szCs w:val="24"/>
                <w:lang w:eastAsia="et-EE"/>
                <w14:ligatures w14:val="none"/>
              </w:rPr>
              <w:t>korruptsioonivastaset</w:t>
            </w:r>
            <w:proofErr w:type="spellEnd"/>
            <w:r w:rsidRPr="00D0068B">
              <w:rPr>
                <w:rFonts w:ascii="Times New Roman" w:eastAsia="Times New Roman" w:hAnsi="Times New Roman" w:cs="Times New Roman"/>
                <w:kern w:val="0"/>
                <w:sz w:val="24"/>
                <w:szCs w:val="24"/>
                <w:lang w:eastAsia="et-EE"/>
                <w14:ligatures w14:val="none"/>
              </w:rPr>
              <w:t xml:space="preserve"> tegevuskavast </w:t>
            </w:r>
          </w:p>
          <w:p w14:paraId="75F5F4F8" w14:textId="77777777" w:rsidR="00D0068B" w:rsidRPr="00D0068B" w:rsidRDefault="00D0068B" w:rsidP="00A64A8A">
            <w:pPr>
              <w:jc w:val="both"/>
              <w:rPr>
                <w:rFonts w:ascii="Times New Roman" w:eastAsia="Times New Roman" w:hAnsi="Times New Roman" w:cs="Times New Roman"/>
                <w:kern w:val="0"/>
                <w:sz w:val="24"/>
                <w:szCs w:val="24"/>
                <w:lang w:eastAsia="et-EE"/>
                <w14:ligatures w14:val="none"/>
              </w:rPr>
            </w:pPr>
            <w:hyperlink r:id="rId31" w:history="1">
              <w:r w:rsidRPr="00D0068B">
                <w:rPr>
                  <w:rStyle w:val="Hperlink"/>
                  <w:rFonts w:ascii="Times New Roman" w:eastAsia="Times New Roman" w:hAnsi="Times New Roman" w:cs="Times New Roman"/>
                  <w:kern w:val="0"/>
                  <w:sz w:val="24"/>
                  <w:szCs w:val="24"/>
                  <w:lang w:eastAsia="et-EE"/>
                  <w14:ligatures w14:val="none"/>
                </w:rPr>
                <w:t>Korruptsioonivastane tegevuskava 2021-2025</w:t>
              </w:r>
            </w:hyperlink>
            <w:r w:rsidRPr="00D0068B">
              <w:rPr>
                <w:rFonts w:ascii="Times New Roman" w:eastAsia="Times New Roman" w:hAnsi="Times New Roman" w:cs="Times New Roman"/>
                <w:kern w:val="0"/>
                <w:sz w:val="24"/>
                <w:szCs w:val="24"/>
                <w:lang w:eastAsia="et-EE"/>
                <w14:ligatures w14:val="none"/>
              </w:rPr>
              <w:t xml:space="preserve"> Tegevuskava täitmist koordineerib justiitsministeerium läbi korruptsiooniennetuse võrgustiku, kuhu iga ministeerium ja tegevuskava täitmise eest vastutav asutus määrab oma esindaja. Iga asutus vastutab tegevuskavas toodud temale pandud tegevuste täitmise eest.</w:t>
            </w:r>
          </w:p>
          <w:p w14:paraId="77C3C2E7" w14:textId="77777777" w:rsidR="00D0068B" w:rsidRPr="00D0068B" w:rsidRDefault="00D0068B" w:rsidP="00A64A8A">
            <w:pPr>
              <w:jc w:val="both"/>
              <w:rPr>
                <w:rFonts w:ascii="Times New Roman" w:eastAsia="Times New Roman" w:hAnsi="Times New Roman" w:cs="Times New Roman"/>
                <w:kern w:val="0"/>
                <w:sz w:val="24"/>
                <w:szCs w:val="24"/>
                <w:lang w:eastAsia="et-EE"/>
                <w14:ligatures w14:val="none"/>
              </w:rPr>
            </w:pPr>
          </w:p>
          <w:p w14:paraId="3B51157F" w14:textId="77777777" w:rsidR="00587970" w:rsidRDefault="00587970" w:rsidP="00A64A8A">
            <w:pPr>
              <w:jc w:val="both"/>
              <w:rPr>
                <w:rFonts w:ascii="Times New Roman" w:eastAsia="Times New Roman" w:hAnsi="Times New Roman" w:cs="Times New Roman"/>
                <w:kern w:val="0"/>
                <w:sz w:val="24"/>
                <w:szCs w:val="24"/>
                <w:lang w:eastAsia="et-EE"/>
                <w14:ligatures w14:val="none"/>
              </w:rPr>
            </w:pPr>
          </w:p>
          <w:p w14:paraId="2C191F04" w14:textId="4281D981" w:rsidR="00D0068B" w:rsidRDefault="00D0068B" w:rsidP="00A64A8A">
            <w:pPr>
              <w:jc w:val="both"/>
              <w:rPr>
                <w:rFonts w:ascii="Times New Roman" w:eastAsia="Times New Roman" w:hAnsi="Times New Roman" w:cs="Times New Roman"/>
                <w:kern w:val="0"/>
                <w:sz w:val="24"/>
                <w:szCs w:val="24"/>
                <w:lang w:eastAsia="et-EE"/>
                <w14:ligatures w14:val="none"/>
              </w:rPr>
            </w:pPr>
            <w:proofErr w:type="spellStart"/>
            <w:r w:rsidRPr="00D0068B">
              <w:rPr>
                <w:rFonts w:ascii="Times New Roman" w:eastAsia="Times New Roman" w:hAnsi="Times New Roman" w:cs="Times New Roman"/>
                <w:kern w:val="0"/>
                <w:sz w:val="24"/>
                <w:szCs w:val="24"/>
                <w:lang w:eastAsia="et-EE"/>
                <w14:ligatures w14:val="none"/>
              </w:rPr>
              <w:t>Kõrvaltegevustest</w:t>
            </w:r>
            <w:proofErr w:type="spellEnd"/>
            <w:r w:rsidRPr="00D0068B">
              <w:rPr>
                <w:rFonts w:ascii="Times New Roman" w:eastAsia="Times New Roman" w:hAnsi="Times New Roman" w:cs="Times New Roman"/>
                <w:kern w:val="0"/>
                <w:sz w:val="24"/>
                <w:szCs w:val="24"/>
                <w:lang w:eastAsia="et-EE"/>
                <w14:ligatures w14:val="none"/>
              </w:rPr>
              <w:t xml:space="preserve"> teavitamine </w:t>
            </w:r>
            <w:proofErr w:type="spellStart"/>
            <w:r w:rsidRPr="00D0068B">
              <w:rPr>
                <w:rFonts w:ascii="Times New Roman" w:eastAsia="Times New Roman" w:hAnsi="Times New Roman" w:cs="Times New Roman"/>
                <w:kern w:val="0"/>
                <w:sz w:val="24"/>
                <w:szCs w:val="24"/>
                <w:lang w:eastAsia="et-EE"/>
                <w14:ligatures w14:val="none"/>
              </w:rPr>
              <w:t>RTIP-is</w:t>
            </w:r>
            <w:proofErr w:type="spellEnd"/>
            <w:r w:rsidRPr="00D0068B">
              <w:rPr>
                <w:rFonts w:ascii="Times New Roman" w:eastAsia="Times New Roman" w:hAnsi="Times New Roman" w:cs="Times New Roman"/>
                <w:kern w:val="0"/>
                <w:sz w:val="24"/>
                <w:szCs w:val="24"/>
                <w:lang w:eastAsia="et-EE"/>
                <w14:ligatures w14:val="none"/>
              </w:rPr>
              <w:t xml:space="preserve"> (</w:t>
            </w:r>
            <w:hyperlink r:id="rId32" w:history="1">
              <w:r w:rsidRPr="00D0068B">
                <w:rPr>
                  <w:rStyle w:val="Hperlink"/>
                  <w:rFonts w:ascii="Times New Roman" w:eastAsia="Times New Roman" w:hAnsi="Times New Roman" w:cs="Times New Roman"/>
                  <w:kern w:val="0"/>
                  <w:sz w:val="24"/>
                  <w:szCs w:val="24"/>
                  <w:lang w:eastAsia="et-EE"/>
                  <w14:ligatures w14:val="none"/>
                </w:rPr>
                <w:t>Riigitöötaja iseteenindusportaal</w:t>
              </w:r>
            </w:hyperlink>
            <w:r w:rsidRPr="00D0068B">
              <w:rPr>
                <w:rFonts w:ascii="Times New Roman" w:eastAsia="Times New Roman" w:hAnsi="Times New Roman" w:cs="Times New Roman"/>
                <w:kern w:val="0"/>
                <w:sz w:val="24"/>
                <w:szCs w:val="24"/>
                <w:lang w:eastAsia="et-EE"/>
                <w14:ligatures w14:val="none"/>
              </w:rPr>
              <w:t>) on üheks tööriistaks, mis võimaldab ennetada avalikus sektoris huvide konflikti ja sellest potentsiaalset tekkida võivat korruptsioonijuhtumeid.</w:t>
            </w:r>
          </w:p>
          <w:p w14:paraId="35CFA4DA" w14:textId="77777777" w:rsidR="00587970" w:rsidRDefault="00587970" w:rsidP="00A64A8A">
            <w:pPr>
              <w:jc w:val="both"/>
              <w:rPr>
                <w:rFonts w:ascii="Times New Roman" w:eastAsia="Times New Roman" w:hAnsi="Times New Roman" w:cs="Times New Roman"/>
                <w:kern w:val="0"/>
                <w:sz w:val="24"/>
                <w:szCs w:val="24"/>
                <w:lang w:eastAsia="et-EE"/>
                <w14:ligatures w14:val="none"/>
              </w:rPr>
            </w:pPr>
          </w:p>
          <w:p w14:paraId="23C7A793" w14:textId="4AE8651B" w:rsidR="00587970" w:rsidRPr="00D0068B" w:rsidRDefault="00587970" w:rsidP="00A64A8A">
            <w:pPr>
              <w:jc w:val="both"/>
              <w:rPr>
                <w:rFonts w:ascii="Times New Roman" w:eastAsia="Times New Roman" w:hAnsi="Times New Roman" w:cs="Times New Roman"/>
                <w:kern w:val="0"/>
                <w:sz w:val="24"/>
                <w:szCs w:val="24"/>
                <w:lang w:eastAsia="et-EE"/>
                <w14:ligatures w14:val="none"/>
              </w:rPr>
            </w:pPr>
            <w:r w:rsidRPr="00587970">
              <w:rPr>
                <w:rFonts w:ascii="Times New Roman" w:eastAsia="Times New Roman" w:hAnsi="Times New Roman" w:cs="Times New Roman"/>
                <w:kern w:val="0"/>
                <w:sz w:val="24"/>
                <w:szCs w:val="24"/>
                <w:lang w:eastAsia="et-EE"/>
                <w14:ligatures w14:val="none"/>
              </w:rPr>
              <w:t xml:space="preserve">Toetustega seotud pettusekahtlustest on võimalik teavitada läbi </w:t>
            </w:r>
            <w:r>
              <w:rPr>
                <w:rFonts w:ascii="Times New Roman" w:eastAsia="Times New Roman" w:hAnsi="Times New Roman" w:cs="Times New Roman"/>
                <w:kern w:val="0"/>
                <w:sz w:val="24"/>
                <w:szCs w:val="24"/>
                <w:lang w:eastAsia="et-EE"/>
                <w14:ligatures w14:val="none"/>
              </w:rPr>
              <w:t>EIS</w:t>
            </w:r>
            <w:r w:rsidRPr="00587970">
              <w:rPr>
                <w:rFonts w:ascii="Times New Roman" w:eastAsia="Times New Roman" w:hAnsi="Times New Roman" w:cs="Times New Roman"/>
                <w:kern w:val="0"/>
                <w:sz w:val="24"/>
                <w:szCs w:val="24"/>
                <w:lang w:eastAsia="et-EE"/>
                <w14:ligatures w14:val="none"/>
              </w:rPr>
              <w:t xml:space="preserve"> kodulehe</w:t>
            </w:r>
            <w:r>
              <w:rPr>
                <w:rFonts w:ascii="Times New Roman" w:eastAsia="Times New Roman" w:hAnsi="Times New Roman" w:cs="Times New Roman"/>
                <w:kern w:val="0"/>
                <w:sz w:val="24"/>
                <w:szCs w:val="24"/>
                <w:lang w:eastAsia="et-EE"/>
                <w14:ligatures w14:val="none"/>
              </w:rPr>
              <w:t>.</w:t>
            </w:r>
          </w:p>
          <w:p w14:paraId="65A5CD13" w14:textId="77777777" w:rsidR="00D0068B" w:rsidRDefault="00D0068B" w:rsidP="00A64A8A">
            <w:pPr>
              <w:jc w:val="both"/>
              <w:rPr>
                <w:rFonts w:ascii="Times New Roman" w:eastAsia="Times New Roman" w:hAnsi="Times New Roman" w:cs="Times New Roman"/>
                <w:b/>
                <w:bCs/>
                <w:kern w:val="0"/>
                <w:sz w:val="24"/>
                <w:szCs w:val="24"/>
                <w:lang w:eastAsia="et-EE"/>
                <w14:ligatures w14:val="none"/>
              </w:rPr>
            </w:pPr>
          </w:p>
          <w:p w14:paraId="2B378703" w14:textId="77777777" w:rsidR="00587970" w:rsidRDefault="00587970" w:rsidP="00A64A8A">
            <w:pPr>
              <w:jc w:val="both"/>
              <w:rPr>
                <w:rFonts w:ascii="Times New Roman" w:eastAsia="Times New Roman" w:hAnsi="Times New Roman" w:cs="Times New Roman"/>
                <w:b/>
                <w:bCs/>
                <w:kern w:val="0"/>
                <w:sz w:val="24"/>
                <w:szCs w:val="24"/>
                <w:lang w:eastAsia="et-EE"/>
                <w14:ligatures w14:val="none"/>
              </w:rPr>
            </w:pPr>
            <w:r w:rsidRPr="00587970">
              <w:rPr>
                <w:rFonts w:ascii="Times New Roman" w:eastAsia="Times New Roman" w:hAnsi="Times New Roman" w:cs="Times New Roman"/>
                <w:b/>
                <w:bCs/>
                <w:noProof/>
                <w:kern w:val="0"/>
                <w:sz w:val="24"/>
                <w:szCs w:val="24"/>
                <w:lang w:eastAsia="et-EE"/>
                <w14:ligatures w14:val="none"/>
              </w:rPr>
              <w:drawing>
                <wp:inline distT="0" distB="0" distL="0" distR="0" wp14:anchorId="34B37866" wp14:editId="0C0B059D">
                  <wp:extent cx="1606216" cy="1640325"/>
                  <wp:effectExtent l="0" t="0" r="0" b="0"/>
                  <wp:docPr id="137284797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2847979" name=""/>
                          <pic:cNvPicPr/>
                        </pic:nvPicPr>
                        <pic:blipFill>
                          <a:blip r:embed="rId33"/>
                          <a:stretch>
                            <a:fillRect/>
                          </a:stretch>
                        </pic:blipFill>
                        <pic:spPr>
                          <a:xfrm>
                            <a:off x="0" y="0"/>
                            <a:ext cx="1614216" cy="1648495"/>
                          </a:xfrm>
                          <a:prstGeom prst="rect">
                            <a:avLst/>
                          </a:prstGeom>
                        </pic:spPr>
                      </pic:pic>
                    </a:graphicData>
                  </a:graphic>
                </wp:inline>
              </w:drawing>
            </w:r>
          </w:p>
          <w:p w14:paraId="44BF3810" w14:textId="77777777" w:rsidR="00AF30E8" w:rsidRDefault="00AF30E8" w:rsidP="00A64A8A">
            <w:pPr>
              <w:jc w:val="both"/>
              <w:rPr>
                <w:rFonts w:ascii="Times New Roman" w:eastAsia="Times New Roman" w:hAnsi="Times New Roman" w:cs="Times New Roman"/>
                <w:b/>
                <w:bCs/>
                <w:kern w:val="0"/>
                <w:sz w:val="24"/>
                <w:szCs w:val="24"/>
                <w:lang w:eastAsia="et-EE"/>
                <w14:ligatures w14:val="none"/>
              </w:rPr>
            </w:pPr>
          </w:p>
          <w:p w14:paraId="6174DFB8" w14:textId="52DCB141" w:rsidR="00173DCA" w:rsidRDefault="00E151BB" w:rsidP="00A64A8A">
            <w:pPr>
              <w:jc w:val="both"/>
              <w:rPr>
                <w:rFonts w:ascii="Times New Roman" w:eastAsia="Times New Roman" w:hAnsi="Times New Roman" w:cs="Times New Roman"/>
                <w:b/>
                <w:bCs/>
                <w:kern w:val="0"/>
                <w:sz w:val="24"/>
                <w:szCs w:val="24"/>
                <w:lang w:eastAsia="et-EE"/>
                <w14:ligatures w14:val="none"/>
              </w:rPr>
            </w:pPr>
            <w:r>
              <w:rPr>
                <w:rFonts w:ascii="Times New Roman" w:eastAsia="Times New Roman" w:hAnsi="Times New Roman" w:cs="Times New Roman"/>
                <w:b/>
                <w:bCs/>
                <w:kern w:val="0"/>
                <w:sz w:val="24"/>
                <w:szCs w:val="24"/>
                <w:lang w:eastAsia="et-EE"/>
                <w14:ligatures w14:val="none"/>
              </w:rPr>
              <w:t xml:space="preserve">2. </w:t>
            </w:r>
            <w:r w:rsidR="00173DCA" w:rsidRPr="00E151BB">
              <w:rPr>
                <w:rFonts w:ascii="Times New Roman" w:eastAsia="Times New Roman" w:hAnsi="Times New Roman" w:cs="Times New Roman"/>
                <w:b/>
                <w:bCs/>
                <w:kern w:val="0"/>
                <w:sz w:val="24"/>
                <w:szCs w:val="24"/>
                <w:lang w:eastAsia="et-EE"/>
                <w14:ligatures w14:val="none"/>
              </w:rPr>
              <w:t xml:space="preserve">Ettevõtluse ja Innovatsiooni </w:t>
            </w:r>
            <w:proofErr w:type="spellStart"/>
            <w:r w:rsidR="00173DCA" w:rsidRPr="00E151BB">
              <w:rPr>
                <w:rFonts w:ascii="Times New Roman" w:eastAsia="Times New Roman" w:hAnsi="Times New Roman" w:cs="Times New Roman"/>
                <w:b/>
                <w:bCs/>
                <w:kern w:val="0"/>
                <w:sz w:val="24"/>
                <w:szCs w:val="24"/>
                <w:lang w:eastAsia="et-EE"/>
                <w14:ligatures w14:val="none"/>
              </w:rPr>
              <w:t>Sihtasutsue</w:t>
            </w:r>
            <w:proofErr w:type="spellEnd"/>
            <w:r w:rsidR="00173DCA" w:rsidRPr="00E151BB">
              <w:rPr>
                <w:rFonts w:ascii="Times New Roman" w:eastAsia="Times New Roman" w:hAnsi="Times New Roman" w:cs="Times New Roman"/>
                <w:b/>
                <w:bCs/>
                <w:kern w:val="0"/>
                <w:sz w:val="24"/>
                <w:szCs w:val="24"/>
                <w:lang w:eastAsia="et-EE"/>
                <w14:ligatures w14:val="none"/>
              </w:rPr>
              <w:t xml:space="preserve"> majasisene süsteem vältimaks ja ennetamaks korruptsiooni ja huvide konflikti</w:t>
            </w:r>
          </w:p>
          <w:p w14:paraId="2168C574" w14:textId="77777777" w:rsidR="000C6858" w:rsidRDefault="000C6858" w:rsidP="00A64A8A">
            <w:pPr>
              <w:jc w:val="both"/>
              <w:rPr>
                <w:rFonts w:ascii="Times New Roman" w:eastAsia="Times New Roman" w:hAnsi="Times New Roman" w:cs="Times New Roman"/>
                <w:b/>
                <w:bCs/>
                <w:kern w:val="0"/>
                <w:sz w:val="24"/>
                <w:szCs w:val="24"/>
                <w:lang w:eastAsia="et-EE"/>
                <w14:ligatures w14:val="none"/>
              </w:rPr>
            </w:pPr>
          </w:p>
          <w:p w14:paraId="0DACD563" w14:textId="77777777" w:rsidR="00173DCA" w:rsidRDefault="00173DCA" w:rsidP="00A64A8A">
            <w:pPr>
              <w:jc w:val="both"/>
              <w:rPr>
                <w:rFonts w:ascii="Times New Roman" w:eastAsia="Times New Roman" w:hAnsi="Times New Roman" w:cs="Times New Roman"/>
                <w:b/>
                <w:bCs/>
                <w:kern w:val="0"/>
                <w:sz w:val="24"/>
                <w:szCs w:val="24"/>
                <w:lang w:eastAsia="et-EE"/>
                <w14:ligatures w14:val="none"/>
              </w:rPr>
            </w:pPr>
            <w:r>
              <w:rPr>
                <w:rFonts w:ascii="Times New Roman" w:eastAsia="Times New Roman" w:hAnsi="Times New Roman" w:cs="Times New Roman"/>
                <w:b/>
                <w:bCs/>
                <w:kern w:val="0"/>
                <w:sz w:val="24"/>
                <w:szCs w:val="24"/>
                <w:lang w:eastAsia="et-EE"/>
                <w14:ligatures w14:val="none"/>
              </w:rPr>
              <w:t>Vilepuhumise süsteem</w:t>
            </w:r>
          </w:p>
          <w:p w14:paraId="1F6C85FB" w14:textId="45916183" w:rsidR="00173DCA" w:rsidRPr="004A52FE" w:rsidRDefault="00173DCA" w:rsidP="00A64A8A">
            <w:pPr>
              <w:jc w:val="both"/>
              <w:rPr>
                <w:rFonts w:ascii="Times New Roman" w:hAnsi="Times New Roman" w:cs="Times New Roman"/>
                <w:color w:val="000000" w:themeColor="text1"/>
                <w:sz w:val="24"/>
                <w:szCs w:val="24"/>
              </w:rPr>
            </w:pPr>
            <w:r w:rsidRPr="00A37FDD">
              <w:rPr>
                <w:rFonts w:ascii="Times New Roman" w:hAnsi="Times New Roman" w:cs="Times New Roman"/>
                <w:color w:val="000000" w:themeColor="text1"/>
                <w:sz w:val="24"/>
                <w:szCs w:val="24"/>
              </w:rPr>
              <w:t>Vilepuhumise osas on olemas anonüümne vihje süsteem - (sisemine süsteem, sh. Automaatvastaja võimalus) ja anonüümne kontakti vorm kirjaliku teate sisestamiseks (väline). Seega on kasutusel nii välimine- kui sisemine vihjete süsteem.</w:t>
            </w:r>
            <w:r w:rsidRPr="004A52FE">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Reguleeritud Eetikakoodeksiga ning k</w:t>
            </w:r>
            <w:r w:rsidRPr="004A52FE">
              <w:rPr>
                <w:rFonts w:ascii="Times New Roman" w:hAnsi="Times New Roman" w:cs="Times New Roman"/>
                <w:color w:val="000000" w:themeColor="text1"/>
                <w:sz w:val="24"/>
                <w:szCs w:val="24"/>
              </w:rPr>
              <w:t>õik, kellel on kahtlusi eetikakoodeksi põhimõtete mittejärgimise osas, on kohustatud sellest teada andma:</w:t>
            </w:r>
          </w:p>
          <w:p w14:paraId="215CBF09" w14:textId="77777777" w:rsidR="00173DCA" w:rsidRPr="00A37FDD" w:rsidRDefault="00173DCA" w:rsidP="00A64A8A">
            <w:pPr>
              <w:jc w:val="both"/>
              <w:rPr>
                <w:rFonts w:ascii="Times New Roman" w:hAnsi="Times New Roman" w:cs="Times New Roman"/>
                <w:color w:val="000000" w:themeColor="text1"/>
                <w:sz w:val="24"/>
                <w:szCs w:val="24"/>
              </w:rPr>
            </w:pPr>
            <w:r w:rsidRPr="00A37FDD">
              <w:rPr>
                <w:rFonts w:ascii="Times New Roman" w:hAnsi="Times New Roman" w:cs="Times New Roman"/>
                <w:color w:val="000000" w:themeColor="text1"/>
                <w:sz w:val="24"/>
                <w:szCs w:val="24"/>
              </w:rPr>
              <w:t>1. Pöördudes otsese juhi poole.</w:t>
            </w:r>
          </w:p>
          <w:p w14:paraId="7E196F5E" w14:textId="77777777" w:rsidR="00173DCA" w:rsidRPr="00A37FDD" w:rsidRDefault="00173DCA" w:rsidP="00A64A8A">
            <w:pPr>
              <w:jc w:val="both"/>
              <w:rPr>
                <w:rFonts w:ascii="Times New Roman" w:hAnsi="Times New Roman" w:cs="Times New Roman"/>
                <w:color w:val="000000" w:themeColor="text1"/>
                <w:sz w:val="24"/>
                <w:szCs w:val="24"/>
              </w:rPr>
            </w:pPr>
            <w:r w:rsidRPr="00A37FDD">
              <w:rPr>
                <w:rFonts w:ascii="Times New Roman" w:hAnsi="Times New Roman" w:cs="Times New Roman"/>
                <w:color w:val="000000" w:themeColor="text1"/>
                <w:sz w:val="24"/>
                <w:szCs w:val="24"/>
              </w:rPr>
              <w:t>2. Kontakteerudes järelevalve üksuse valdkonnajuhiga.</w:t>
            </w:r>
          </w:p>
          <w:p w14:paraId="30D264B5" w14:textId="77777777" w:rsidR="00173DCA" w:rsidRPr="00A37FDD" w:rsidRDefault="00173DCA" w:rsidP="00A64A8A">
            <w:pPr>
              <w:jc w:val="both"/>
              <w:rPr>
                <w:rFonts w:ascii="Times New Roman" w:hAnsi="Times New Roman" w:cs="Times New Roman"/>
                <w:color w:val="000000" w:themeColor="text1"/>
                <w:sz w:val="24"/>
                <w:szCs w:val="24"/>
              </w:rPr>
            </w:pPr>
            <w:r w:rsidRPr="00A37FDD">
              <w:rPr>
                <w:rFonts w:ascii="Times New Roman" w:hAnsi="Times New Roman" w:cs="Times New Roman"/>
                <w:color w:val="000000" w:themeColor="text1"/>
                <w:sz w:val="24"/>
                <w:szCs w:val="24"/>
              </w:rPr>
              <w:t xml:space="preserve">3. Edastades teate läbi sihtasutuse vihjeliini. </w:t>
            </w:r>
          </w:p>
          <w:p w14:paraId="22F03026" w14:textId="77777777" w:rsidR="00D27572" w:rsidRDefault="00D27572" w:rsidP="00A64A8A">
            <w:pPr>
              <w:jc w:val="both"/>
              <w:rPr>
                <w:rFonts w:ascii="Times New Roman" w:hAnsi="Times New Roman" w:cs="Times New Roman"/>
                <w:color w:val="000000" w:themeColor="text1"/>
                <w:sz w:val="24"/>
                <w:szCs w:val="24"/>
              </w:rPr>
            </w:pPr>
          </w:p>
          <w:p w14:paraId="126E3B77" w14:textId="6897CF14" w:rsidR="00173DCA" w:rsidRDefault="00173DCA" w:rsidP="00A64A8A">
            <w:pPr>
              <w:jc w:val="both"/>
              <w:rPr>
                <w:rFonts w:ascii="Times New Roman" w:hAnsi="Times New Roman" w:cs="Times New Roman"/>
                <w:color w:val="000000" w:themeColor="text1"/>
                <w:sz w:val="24"/>
                <w:szCs w:val="24"/>
              </w:rPr>
            </w:pPr>
            <w:r w:rsidRPr="00A37FDD">
              <w:rPr>
                <w:rFonts w:ascii="Times New Roman" w:hAnsi="Times New Roman" w:cs="Times New Roman"/>
                <w:color w:val="000000" w:themeColor="text1"/>
                <w:sz w:val="24"/>
                <w:szCs w:val="24"/>
              </w:rPr>
              <w:t>Sihtasutus ei rakenda mingisuguseid sanktsioone isikute vastu, kes on heas usus teatanud eetikanormide</w:t>
            </w:r>
            <w:r>
              <w:rPr>
                <w:rFonts w:ascii="Times New Roman" w:hAnsi="Times New Roman" w:cs="Times New Roman"/>
                <w:color w:val="000000" w:themeColor="text1"/>
                <w:sz w:val="24"/>
                <w:szCs w:val="24"/>
              </w:rPr>
              <w:t xml:space="preserve"> </w:t>
            </w:r>
            <w:r w:rsidRPr="00A37FDD">
              <w:rPr>
                <w:rFonts w:ascii="Times New Roman" w:hAnsi="Times New Roman" w:cs="Times New Roman"/>
                <w:color w:val="000000" w:themeColor="text1"/>
                <w:sz w:val="24"/>
                <w:szCs w:val="24"/>
              </w:rPr>
              <w:t xml:space="preserve">rikkumisest või sellekohasest kahtlusest. Sihtasutus võib informeerida õiguskaitseasutusi töötaja ebaseaduslikust tegevusest või sellekohastest kahtlustest. </w:t>
            </w:r>
          </w:p>
          <w:p w14:paraId="5A686577" w14:textId="29EBF130" w:rsidR="00173DCA" w:rsidRDefault="00173DCA" w:rsidP="00A64A8A">
            <w:pPr>
              <w:jc w:val="both"/>
              <w:rPr>
                <w:rFonts w:ascii="Times New Roman" w:hAnsi="Times New Roman" w:cs="Times New Roman"/>
                <w:color w:val="000000" w:themeColor="text1"/>
                <w:sz w:val="24"/>
                <w:szCs w:val="24"/>
              </w:rPr>
            </w:pPr>
          </w:p>
          <w:p w14:paraId="2D19A819" w14:textId="77777777" w:rsidR="00173DCA" w:rsidRDefault="00173DCA" w:rsidP="00A64A8A">
            <w:pPr>
              <w:jc w:val="both"/>
              <w:rPr>
                <w:rFonts w:ascii="Times New Roman" w:hAnsi="Times New Roman" w:cs="Times New Roman"/>
                <w:color w:val="000000" w:themeColor="text1"/>
                <w:sz w:val="24"/>
                <w:szCs w:val="24"/>
              </w:rPr>
            </w:pPr>
          </w:p>
          <w:p w14:paraId="666B2A46" w14:textId="77777777" w:rsidR="00310112" w:rsidRDefault="00310112" w:rsidP="00A64A8A">
            <w:pPr>
              <w:jc w:val="both"/>
              <w:rPr>
                <w:rFonts w:ascii="Times New Roman" w:hAnsi="Times New Roman" w:cs="Times New Roman"/>
                <w:color w:val="000000" w:themeColor="text1"/>
                <w:sz w:val="24"/>
                <w:szCs w:val="24"/>
              </w:rPr>
            </w:pPr>
          </w:p>
          <w:p w14:paraId="4956AA15" w14:textId="77777777" w:rsidR="00310112" w:rsidRDefault="00310112" w:rsidP="00A64A8A">
            <w:pPr>
              <w:jc w:val="both"/>
              <w:rPr>
                <w:rFonts w:ascii="Times New Roman" w:hAnsi="Times New Roman" w:cs="Times New Roman"/>
                <w:color w:val="000000" w:themeColor="text1"/>
                <w:sz w:val="24"/>
                <w:szCs w:val="24"/>
              </w:rPr>
            </w:pPr>
          </w:p>
          <w:p w14:paraId="7E3B0FCA" w14:textId="3841A4A9" w:rsidR="00173DCA" w:rsidRDefault="00173DCA" w:rsidP="00A64A8A">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V</w:t>
            </w:r>
            <w:r w:rsidRPr="00A37FDD">
              <w:rPr>
                <w:rFonts w:ascii="Times New Roman" w:hAnsi="Times New Roman" w:cs="Times New Roman"/>
                <w:color w:val="000000" w:themeColor="text1"/>
                <w:sz w:val="24"/>
                <w:szCs w:val="24"/>
              </w:rPr>
              <w:t xml:space="preserve">ilepuhumise osas saadud info liigub Siseauditi üksusesse. Sihtasutuse </w:t>
            </w:r>
            <w:proofErr w:type="spellStart"/>
            <w:r w:rsidRPr="00A37FDD">
              <w:rPr>
                <w:rFonts w:ascii="Times New Roman" w:hAnsi="Times New Roman" w:cs="Times New Roman"/>
                <w:color w:val="000000" w:themeColor="text1"/>
                <w:sz w:val="24"/>
                <w:szCs w:val="24"/>
              </w:rPr>
              <w:t>koduleh</w:t>
            </w:r>
            <w:proofErr w:type="spellEnd"/>
            <w:r w:rsidRPr="00A37FDD">
              <w:rPr>
                <w:rFonts w:ascii="Times New Roman" w:hAnsi="Times New Roman" w:cs="Times New Roman"/>
                <w:color w:val="000000" w:themeColor="text1"/>
                <w:sz w:val="24"/>
                <w:szCs w:val="24"/>
              </w:rPr>
              <w:t>(te)</w:t>
            </w:r>
            <w:proofErr w:type="spellStart"/>
            <w:r w:rsidRPr="00A37FDD">
              <w:rPr>
                <w:rFonts w:ascii="Times New Roman" w:hAnsi="Times New Roman" w:cs="Times New Roman"/>
                <w:color w:val="000000" w:themeColor="text1"/>
                <w:sz w:val="24"/>
                <w:szCs w:val="24"/>
              </w:rPr>
              <w:t>delt</w:t>
            </w:r>
            <w:proofErr w:type="spellEnd"/>
            <w:r w:rsidRPr="00A37FDD">
              <w:rPr>
                <w:rFonts w:ascii="Times New Roman" w:hAnsi="Times New Roman" w:cs="Times New Roman"/>
                <w:color w:val="000000" w:themeColor="text1"/>
                <w:sz w:val="24"/>
                <w:szCs w:val="24"/>
              </w:rPr>
              <w:t xml:space="preserve"> leitav võimalus anonüümse vihje esitamiseks. </w:t>
            </w:r>
          </w:p>
          <w:p w14:paraId="3AD9BD15" w14:textId="77777777" w:rsidR="00173DCA" w:rsidRPr="008E5B05" w:rsidRDefault="00173DCA" w:rsidP="00A64A8A">
            <w:pPr>
              <w:jc w:val="both"/>
              <w:rPr>
                <w:rFonts w:ascii="Times New Roman" w:hAnsi="Times New Roman" w:cs="Times New Roman"/>
                <w:color w:val="000000" w:themeColor="text1"/>
                <w:sz w:val="24"/>
                <w:szCs w:val="24"/>
              </w:rPr>
            </w:pPr>
          </w:p>
          <w:p w14:paraId="4E379C7B" w14:textId="77777777" w:rsidR="00173DCA" w:rsidRPr="00173DCA" w:rsidRDefault="00173DCA" w:rsidP="00A64A8A">
            <w:pPr>
              <w:jc w:val="both"/>
              <w:rPr>
                <w:rFonts w:ascii="Times New Roman" w:hAnsi="Times New Roman" w:cs="Times New Roman"/>
                <w:color w:val="000000" w:themeColor="text1"/>
                <w:sz w:val="24"/>
                <w:szCs w:val="24"/>
              </w:rPr>
            </w:pPr>
            <w:r w:rsidRPr="00173DCA">
              <w:rPr>
                <w:rFonts w:ascii="Times New Roman" w:hAnsi="Times New Roman" w:cs="Times New Roman"/>
                <w:color w:val="000000" w:themeColor="text1"/>
                <w:sz w:val="24"/>
                <w:szCs w:val="24"/>
              </w:rPr>
              <w:t>Vihjete anonüümselt esitamise võimalus on selgelt olemas ja toimib. Vihjeliinile tulevad teateid kontrollitakse ja seiratakse regulaarselt.</w:t>
            </w:r>
          </w:p>
          <w:p w14:paraId="7811D962" w14:textId="77777777" w:rsidR="00173DCA" w:rsidRDefault="00173DCA" w:rsidP="00A64A8A">
            <w:pPr>
              <w:jc w:val="both"/>
              <w:rPr>
                <w:rFonts w:ascii="Times New Roman" w:hAnsi="Times New Roman" w:cs="Times New Roman"/>
                <w:color w:val="000000" w:themeColor="text1"/>
                <w:sz w:val="24"/>
                <w:szCs w:val="24"/>
              </w:rPr>
            </w:pPr>
          </w:p>
          <w:p w14:paraId="0152709F" w14:textId="77777777" w:rsidR="004947EF" w:rsidRDefault="004947EF" w:rsidP="00A64A8A">
            <w:pPr>
              <w:jc w:val="both"/>
              <w:rPr>
                <w:rFonts w:ascii="Times New Roman" w:hAnsi="Times New Roman" w:cs="Times New Roman"/>
                <w:b/>
                <w:bCs/>
                <w:color w:val="000000" w:themeColor="text1"/>
                <w:sz w:val="24"/>
                <w:szCs w:val="24"/>
              </w:rPr>
            </w:pPr>
          </w:p>
          <w:p w14:paraId="1BBDCAB9" w14:textId="6727EA3F" w:rsidR="00173DCA" w:rsidRPr="001B7850" w:rsidRDefault="00173DCA" w:rsidP="00A64A8A">
            <w:pPr>
              <w:jc w:val="both"/>
              <w:rPr>
                <w:rFonts w:ascii="Times New Roman" w:hAnsi="Times New Roman" w:cs="Times New Roman"/>
                <w:b/>
                <w:bCs/>
                <w:color w:val="000000" w:themeColor="text1"/>
                <w:sz w:val="24"/>
                <w:szCs w:val="24"/>
              </w:rPr>
            </w:pPr>
            <w:r w:rsidRPr="001B7850">
              <w:rPr>
                <w:rFonts w:ascii="Times New Roman" w:hAnsi="Times New Roman" w:cs="Times New Roman"/>
                <w:b/>
                <w:bCs/>
                <w:color w:val="000000" w:themeColor="text1"/>
                <w:sz w:val="24"/>
                <w:szCs w:val="24"/>
              </w:rPr>
              <w:t>Eetikakoodeks</w:t>
            </w:r>
          </w:p>
          <w:p w14:paraId="0AE48CF2" w14:textId="09E79038" w:rsidR="001B7850" w:rsidRPr="00F00581" w:rsidRDefault="001B7850" w:rsidP="00A64A8A">
            <w:pPr>
              <w:jc w:val="both"/>
              <w:rPr>
                <w:rFonts w:ascii="Times New Roman" w:hAnsi="Times New Roman" w:cs="Times New Roman"/>
                <w:color w:val="000000" w:themeColor="text1"/>
                <w:sz w:val="24"/>
                <w:szCs w:val="24"/>
              </w:rPr>
            </w:pPr>
            <w:r w:rsidRPr="00F00581">
              <w:rPr>
                <w:rFonts w:ascii="Times New Roman" w:hAnsi="Times New Roman" w:cs="Times New Roman"/>
                <w:sz w:val="24"/>
                <w:szCs w:val="24"/>
              </w:rPr>
              <w:t xml:space="preserve">Sihtasutuse eetikakoodeksi eesmärgiks on tööalaste käitumisreeglite kindlaksmääramine ja see kehtib kõikidele töötajatele (sisekord </w:t>
            </w:r>
            <w:r w:rsidRPr="00F00581">
              <w:rPr>
                <w:rFonts w:ascii="Times New Roman" w:hAnsi="Times New Roman" w:cs="Times New Roman"/>
                <w:color w:val="000000" w:themeColor="text1"/>
                <w:sz w:val="24"/>
                <w:szCs w:val="24"/>
              </w:rPr>
              <w:t>T7J1</w:t>
            </w:r>
            <w:r w:rsidR="004947EF">
              <w:rPr>
                <w:rFonts w:ascii="Times New Roman" w:hAnsi="Times New Roman" w:cs="Times New Roman"/>
                <w:color w:val="000000" w:themeColor="text1"/>
                <w:sz w:val="24"/>
                <w:szCs w:val="24"/>
              </w:rPr>
              <w:t xml:space="preserve">, </w:t>
            </w:r>
            <w:proofErr w:type="spellStart"/>
            <w:r w:rsidRPr="00F00581">
              <w:rPr>
                <w:rFonts w:ascii="Times New Roman" w:hAnsi="Times New Roman" w:cs="Times New Roman"/>
                <w:color w:val="000000" w:themeColor="text1"/>
                <w:sz w:val="24"/>
                <w:szCs w:val="24"/>
              </w:rPr>
              <w:t>ver</w:t>
            </w:r>
            <w:proofErr w:type="spellEnd"/>
            <w:r w:rsidRPr="00F00581">
              <w:rPr>
                <w:rFonts w:ascii="Times New Roman" w:hAnsi="Times New Roman" w:cs="Times New Roman"/>
                <w:color w:val="000000" w:themeColor="text1"/>
                <w:sz w:val="24"/>
                <w:szCs w:val="24"/>
              </w:rPr>
              <w:t>. 17.02.2022</w:t>
            </w:r>
            <w:r w:rsidR="00D27572">
              <w:rPr>
                <w:rFonts w:ascii="Times New Roman" w:hAnsi="Times New Roman" w:cs="Times New Roman"/>
                <w:color w:val="000000" w:themeColor="text1"/>
                <w:sz w:val="24"/>
                <w:szCs w:val="24"/>
              </w:rPr>
              <w:t>)</w:t>
            </w:r>
            <w:r w:rsidRPr="00F00581">
              <w:rPr>
                <w:rFonts w:ascii="Times New Roman" w:hAnsi="Times New Roman" w:cs="Times New Roman"/>
                <w:color w:val="000000" w:themeColor="text1"/>
                <w:sz w:val="24"/>
                <w:szCs w:val="24"/>
              </w:rPr>
              <w:t>.</w:t>
            </w:r>
          </w:p>
          <w:p w14:paraId="1ACDE070" w14:textId="77777777" w:rsidR="004947EF" w:rsidRDefault="004947EF" w:rsidP="00A64A8A">
            <w:pPr>
              <w:jc w:val="both"/>
              <w:rPr>
                <w:rFonts w:ascii="Times New Roman" w:hAnsi="Times New Roman" w:cs="Times New Roman"/>
                <w:sz w:val="24"/>
                <w:szCs w:val="24"/>
              </w:rPr>
            </w:pPr>
          </w:p>
          <w:p w14:paraId="7B17E905" w14:textId="7B482C06" w:rsidR="00173DCA" w:rsidRPr="00F00581" w:rsidRDefault="001B7850" w:rsidP="00A64A8A">
            <w:pPr>
              <w:jc w:val="both"/>
              <w:rPr>
                <w:rFonts w:ascii="Times New Roman" w:hAnsi="Times New Roman" w:cs="Times New Roman"/>
                <w:color w:val="000000" w:themeColor="text1"/>
                <w:sz w:val="24"/>
                <w:szCs w:val="24"/>
              </w:rPr>
            </w:pPr>
            <w:r w:rsidRPr="00F00581">
              <w:rPr>
                <w:rFonts w:ascii="Times New Roman" w:hAnsi="Times New Roman" w:cs="Times New Roman"/>
                <w:sz w:val="24"/>
                <w:szCs w:val="24"/>
              </w:rPr>
              <w:t>Juhtkonna tasandi ja informeeritus olemas, mida tõendavad regulaarsed ülevaated, mis juhatusele esitatakse. Juhtkonna pidev informeeritus tagatud ja pidev tagasiside juhtimisliinidest</w:t>
            </w:r>
          </w:p>
          <w:p w14:paraId="7FF32D5A" w14:textId="77777777" w:rsidR="00A64A8A" w:rsidRPr="00A64A8A" w:rsidRDefault="00A64A8A" w:rsidP="00A64A8A">
            <w:pPr>
              <w:jc w:val="both"/>
              <w:rPr>
                <w:rFonts w:ascii="Times New Roman" w:hAnsi="Times New Roman" w:cs="Times New Roman"/>
                <w:color w:val="000000" w:themeColor="text1"/>
                <w:sz w:val="24"/>
                <w:szCs w:val="24"/>
              </w:rPr>
            </w:pPr>
          </w:p>
          <w:p w14:paraId="3461C0C5" w14:textId="77777777" w:rsidR="00310112" w:rsidRDefault="00310112" w:rsidP="00A64A8A">
            <w:pPr>
              <w:jc w:val="both"/>
              <w:rPr>
                <w:rFonts w:ascii="Times New Roman" w:hAnsi="Times New Roman" w:cs="Times New Roman"/>
                <w:b/>
                <w:bCs/>
                <w:color w:val="000000" w:themeColor="text1"/>
                <w:sz w:val="24"/>
                <w:szCs w:val="24"/>
              </w:rPr>
            </w:pPr>
          </w:p>
          <w:p w14:paraId="2B6E2665" w14:textId="1CC7B46F" w:rsidR="00176FF9" w:rsidRDefault="00176FF9" w:rsidP="00A64A8A">
            <w:pPr>
              <w:jc w:val="both"/>
              <w:rPr>
                <w:rFonts w:ascii="Times New Roman" w:hAnsi="Times New Roman" w:cs="Times New Roman"/>
                <w:b/>
                <w:bCs/>
                <w:color w:val="000000" w:themeColor="text1"/>
                <w:sz w:val="24"/>
                <w:szCs w:val="24"/>
              </w:rPr>
            </w:pPr>
            <w:r w:rsidRPr="00176FF9">
              <w:rPr>
                <w:rFonts w:ascii="Times New Roman" w:hAnsi="Times New Roman" w:cs="Times New Roman"/>
                <w:b/>
                <w:bCs/>
                <w:color w:val="000000" w:themeColor="text1"/>
                <w:sz w:val="24"/>
                <w:szCs w:val="24"/>
              </w:rPr>
              <w:t>Riskide hindamine</w:t>
            </w:r>
          </w:p>
          <w:p w14:paraId="6951382B" w14:textId="77777777" w:rsidR="00176FF9" w:rsidRPr="00176FF9" w:rsidRDefault="00176FF9" w:rsidP="00A64A8A">
            <w:pPr>
              <w:jc w:val="both"/>
              <w:rPr>
                <w:rFonts w:ascii="Times New Roman" w:hAnsi="Times New Roman" w:cs="Times New Roman"/>
                <w:b/>
                <w:bCs/>
                <w:color w:val="000000" w:themeColor="text1"/>
                <w:sz w:val="24"/>
                <w:szCs w:val="24"/>
              </w:rPr>
            </w:pPr>
          </w:p>
          <w:p w14:paraId="5BB25D26" w14:textId="701FC25E" w:rsidR="00176FF9" w:rsidRPr="006566B2" w:rsidRDefault="00176FF9" w:rsidP="00A64A8A">
            <w:pPr>
              <w:jc w:val="both"/>
              <w:rPr>
                <w:rFonts w:ascii="Times New Roman" w:hAnsi="Times New Roman" w:cs="Times New Roman"/>
                <w:sz w:val="24"/>
                <w:szCs w:val="24"/>
              </w:rPr>
            </w:pPr>
            <w:r w:rsidRPr="006566B2">
              <w:rPr>
                <w:rFonts w:ascii="Times New Roman" w:hAnsi="Times New Roman" w:cs="Times New Roman"/>
                <w:sz w:val="24"/>
                <w:szCs w:val="24"/>
              </w:rPr>
              <w:t>Riskide määratlemine ja hindamine on tavapärane osa asutuse juhtimisest. Riskihindamise süsteem on nii operatsiooniriskide tasandil, krediidiriski kui (</w:t>
            </w:r>
            <w:proofErr w:type="spellStart"/>
            <w:r w:rsidRPr="006566B2">
              <w:rPr>
                <w:rFonts w:ascii="Times New Roman" w:hAnsi="Times New Roman" w:cs="Times New Roman"/>
                <w:sz w:val="24"/>
                <w:szCs w:val="24"/>
              </w:rPr>
              <w:t>välis</w:t>
            </w:r>
            <w:proofErr w:type="spellEnd"/>
            <w:r w:rsidRPr="006566B2">
              <w:rPr>
                <w:rFonts w:ascii="Times New Roman" w:hAnsi="Times New Roman" w:cs="Times New Roman"/>
                <w:sz w:val="24"/>
                <w:szCs w:val="24"/>
              </w:rPr>
              <w:t>)toetuse riskide hindamise läbiviimisega. Sealjuures on oluline tagada:</w:t>
            </w:r>
          </w:p>
          <w:p w14:paraId="64AC6BDF" w14:textId="77777777" w:rsidR="00176FF9" w:rsidRPr="006566B2" w:rsidRDefault="00176FF9" w:rsidP="00A64A8A">
            <w:pPr>
              <w:pStyle w:val="Loendilik"/>
              <w:numPr>
                <w:ilvl w:val="0"/>
                <w:numId w:val="10"/>
              </w:numPr>
              <w:jc w:val="both"/>
              <w:rPr>
                <w:rFonts w:ascii="Times New Roman" w:hAnsi="Times New Roman" w:cs="Times New Roman"/>
                <w:sz w:val="24"/>
                <w:szCs w:val="24"/>
              </w:rPr>
            </w:pPr>
            <w:r w:rsidRPr="006566B2">
              <w:rPr>
                <w:rFonts w:ascii="Times New Roman" w:hAnsi="Times New Roman" w:cs="Times New Roman"/>
                <w:sz w:val="24"/>
                <w:szCs w:val="24"/>
              </w:rPr>
              <w:t xml:space="preserve">regulaarsus, </w:t>
            </w:r>
          </w:p>
          <w:p w14:paraId="45B32786" w14:textId="77777777" w:rsidR="00176FF9" w:rsidRPr="006566B2" w:rsidRDefault="00176FF9" w:rsidP="00A64A8A">
            <w:pPr>
              <w:pStyle w:val="Loendilik"/>
              <w:numPr>
                <w:ilvl w:val="0"/>
                <w:numId w:val="10"/>
              </w:numPr>
              <w:jc w:val="both"/>
              <w:rPr>
                <w:rFonts w:ascii="Times New Roman" w:hAnsi="Times New Roman" w:cs="Times New Roman"/>
                <w:sz w:val="24"/>
                <w:szCs w:val="24"/>
              </w:rPr>
            </w:pPr>
            <w:r w:rsidRPr="006566B2">
              <w:rPr>
                <w:rFonts w:ascii="Times New Roman" w:hAnsi="Times New Roman" w:cs="Times New Roman"/>
                <w:sz w:val="24"/>
                <w:szCs w:val="24"/>
              </w:rPr>
              <w:t>hindamisekspertiis vajalikul tasemel</w:t>
            </w:r>
          </w:p>
          <w:p w14:paraId="05000D89" w14:textId="77777777" w:rsidR="00176FF9" w:rsidRPr="006566B2" w:rsidRDefault="00176FF9" w:rsidP="00A64A8A">
            <w:pPr>
              <w:pStyle w:val="Loendilik"/>
              <w:numPr>
                <w:ilvl w:val="0"/>
                <w:numId w:val="10"/>
              </w:numPr>
              <w:jc w:val="both"/>
              <w:rPr>
                <w:rFonts w:ascii="Times New Roman" w:hAnsi="Times New Roman" w:cs="Times New Roman"/>
                <w:sz w:val="24"/>
                <w:szCs w:val="24"/>
              </w:rPr>
            </w:pPr>
            <w:r w:rsidRPr="006566B2">
              <w:rPr>
                <w:rFonts w:ascii="Times New Roman" w:hAnsi="Times New Roman" w:cs="Times New Roman"/>
                <w:sz w:val="24"/>
                <w:szCs w:val="24"/>
              </w:rPr>
              <w:t xml:space="preserve">teemade hõlmatus: pettus, huvide konflikt, korruptsioon, </w:t>
            </w:r>
            <w:proofErr w:type="spellStart"/>
            <w:r w:rsidRPr="006566B2">
              <w:rPr>
                <w:rFonts w:ascii="Times New Roman" w:hAnsi="Times New Roman" w:cs="Times New Roman"/>
                <w:sz w:val="24"/>
                <w:szCs w:val="24"/>
              </w:rPr>
              <w:t>topeltrahastamine</w:t>
            </w:r>
            <w:proofErr w:type="spellEnd"/>
          </w:p>
          <w:p w14:paraId="28856DC7" w14:textId="4E7F5FF1" w:rsidR="00176FF9" w:rsidRPr="00310112" w:rsidRDefault="00176FF9" w:rsidP="00A64A8A">
            <w:pPr>
              <w:pStyle w:val="Loendilik"/>
              <w:numPr>
                <w:ilvl w:val="0"/>
                <w:numId w:val="10"/>
              </w:numPr>
              <w:jc w:val="both"/>
              <w:rPr>
                <w:rFonts w:ascii="Times New Roman" w:hAnsi="Times New Roman" w:cs="Times New Roman"/>
                <w:sz w:val="24"/>
                <w:szCs w:val="24"/>
              </w:rPr>
            </w:pPr>
            <w:r w:rsidRPr="006566B2">
              <w:rPr>
                <w:rFonts w:ascii="Times New Roman" w:hAnsi="Times New Roman" w:cs="Times New Roman"/>
                <w:sz w:val="24"/>
                <w:szCs w:val="24"/>
              </w:rPr>
              <w:lastRenderedPageBreak/>
              <w:t>metoodika (riskiastmed, jääkriski hindamine)</w:t>
            </w:r>
          </w:p>
          <w:p w14:paraId="0E2E574F" w14:textId="5B57CA5A" w:rsidR="002342CB" w:rsidRPr="00A37FDD" w:rsidRDefault="002342CB" w:rsidP="00A64A8A">
            <w:pPr>
              <w:jc w:val="both"/>
              <w:rPr>
                <w:rFonts w:ascii="Times New Roman" w:hAnsi="Times New Roman" w:cs="Times New Roman"/>
                <w:color w:val="000000" w:themeColor="text1"/>
                <w:sz w:val="24"/>
                <w:szCs w:val="24"/>
              </w:rPr>
            </w:pPr>
            <w:r w:rsidRPr="00A37FDD">
              <w:rPr>
                <w:rFonts w:ascii="Times New Roman" w:hAnsi="Times New Roman" w:cs="Times New Roman"/>
                <w:color w:val="000000" w:themeColor="text1"/>
                <w:sz w:val="24"/>
                <w:szCs w:val="24"/>
              </w:rPr>
              <w:t>Lisaks on kasutusel iga-aastane riskide hindamise süsteem (osa operatsiooniriskijuhtimise süsteemist), kus hinnatakse ka pettuse/ korruptsiooni riske (seda nii sisemiste kui väliste tegurite mõju arvestades) ja määratakse (järel-)tegevused selliste riskide haldamiseks. Nii operatsiooniriskidest kui</w:t>
            </w:r>
            <w:r>
              <w:rPr>
                <w:rFonts w:ascii="Times New Roman" w:hAnsi="Times New Roman" w:cs="Times New Roman"/>
                <w:color w:val="000000" w:themeColor="text1"/>
                <w:sz w:val="24"/>
                <w:szCs w:val="24"/>
              </w:rPr>
              <w:t xml:space="preserve"> ka</w:t>
            </w:r>
            <w:r w:rsidRPr="00A37FDD">
              <w:rPr>
                <w:rFonts w:ascii="Times New Roman" w:hAnsi="Times New Roman" w:cs="Times New Roman"/>
                <w:color w:val="000000" w:themeColor="text1"/>
                <w:sz w:val="24"/>
                <w:szCs w:val="24"/>
              </w:rPr>
              <w:t xml:space="preserve"> </w:t>
            </w:r>
            <w:proofErr w:type="spellStart"/>
            <w:r w:rsidRPr="00A37FDD">
              <w:rPr>
                <w:rFonts w:ascii="Times New Roman" w:hAnsi="Times New Roman" w:cs="Times New Roman"/>
                <w:color w:val="000000" w:themeColor="text1"/>
                <w:sz w:val="24"/>
                <w:szCs w:val="24"/>
              </w:rPr>
              <w:t>välisvahendite</w:t>
            </w:r>
            <w:proofErr w:type="spellEnd"/>
            <w:r w:rsidRPr="00A37FDD">
              <w:rPr>
                <w:rFonts w:ascii="Times New Roman" w:hAnsi="Times New Roman" w:cs="Times New Roman"/>
                <w:color w:val="000000" w:themeColor="text1"/>
                <w:sz w:val="24"/>
                <w:szCs w:val="24"/>
              </w:rPr>
              <w:t xml:space="preserve"> rakendamisega seotu</w:t>
            </w:r>
            <w:r>
              <w:rPr>
                <w:rFonts w:ascii="Times New Roman" w:hAnsi="Times New Roman" w:cs="Times New Roman"/>
                <w:color w:val="000000" w:themeColor="text1"/>
                <w:sz w:val="24"/>
                <w:szCs w:val="24"/>
              </w:rPr>
              <w:t>d</w:t>
            </w:r>
            <w:r w:rsidRPr="00A37FDD">
              <w:rPr>
                <w:rFonts w:ascii="Times New Roman" w:hAnsi="Times New Roman" w:cs="Times New Roman"/>
                <w:color w:val="000000" w:themeColor="text1"/>
                <w:sz w:val="24"/>
                <w:szCs w:val="24"/>
              </w:rPr>
              <w:t xml:space="preserve"> riskidest antakse ülevaade asutuse juhatusele, nõukogule kui aruandluskohu</w:t>
            </w:r>
            <w:r w:rsidR="008502F5">
              <w:rPr>
                <w:rFonts w:ascii="Times New Roman" w:hAnsi="Times New Roman" w:cs="Times New Roman"/>
                <w:color w:val="000000" w:themeColor="text1"/>
                <w:sz w:val="24"/>
                <w:szCs w:val="24"/>
              </w:rPr>
              <w:t>s</w:t>
            </w:r>
            <w:r w:rsidRPr="00A37FDD">
              <w:rPr>
                <w:rFonts w:ascii="Times New Roman" w:hAnsi="Times New Roman" w:cs="Times New Roman"/>
                <w:color w:val="000000" w:themeColor="text1"/>
                <w:sz w:val="24"/>
                <w:szCs w:val="24"/>
              </w:rPr>
              <w:t>tus läbi Auditikomitee.</w:t>
            </w:r>
          </w:p>
          <w:p w14:paraId="14B1DA5F" w14:textId="77777777" w:rsidR="002342CB" w:rsidRPr="006566B2" w:rsidRDefault="002342CB" w:rsidP="00A64A8A">
            <w:pPr>
              <w:jc w:val="both"/>
              <w:rPr>
                <w:rFonts w:ascii="Times New Roman" w:hAnsi="Times New Roman" w:cs="Times New Roman"/>
                <w:color w:val="000000" w:themeColor="text1"/>
                <w:sz w:val="24"/>
                <w:szCs w:val="24"/>
              </w:rPr>
            </w:pPr>
          </w:p>
          <w:p w14:paraId="758384AD" w14:textId="77777777" w:rsidR="008502F5" w:rsidRDefault="00176FF9" w:rsidP="00A64A8A">
            <w:pPr>
              <w:jc w:val="both"/>
              <w:rPr>
                <w:rFonts w:ascii="Times New Roman" w:hAnsi="Times New Roman" w:cs="Times New Roman"/>
                <w:color w:val="000000" w:themeColor="text1"/>
                <w:sz w:val="24"/>
                <w:szCs w:val="24"/>
              </w:rPr>
            </w:pPr>
            <w:r w:rsidRPr="006566B2">
              <w:rPr>
                <w:rFonts w:ascii="Times New Roman" w:hAnsi="Times New Roman" w:cs="Times New Roman"/>
                <w:color w:val="000000" w:themeColor="text1"/>
                <w:sz w:val="24"/>
                <w:szCs w:val="24"/>
              </w:rPr>
              <w:t>Korrad:</w:t>
            </w:r>
          </w:p>
          <w:p w14:paraId="77A82D36" w14:textId="3B772F8D" w:rsidR="00176FF9" w:rsidRPr="006566B2" w:rsidRDefault="00176FF9" w:rsidP="00A64A8A">
            <w:pPr>
              <w:jc w:val="both"/>
              <w:rPr>
                <w:rFonts w:ascii="Times New Roman" w:hAnsi="Times New Roman" w:cs="Times New Roman"/>
                <w:color w:val="000000" w:themeColor="text1"/>
                <w:sz w:val="24"/>
                <w:szCs w:val="24"/>
              </w:rPr>
            </w:pPr>
            <w:r w:rsidRPr="006566B2">
              <w:rPr>
                <w:rFonts w:ascii="Times New Roman" w:hAnsi="Times New Roman" w:cs="Times New Roman"/>
                <w:color w:val="000000" w:themeColor="text1"/>
                <w:sz w:val="24"/>
                <w:szCs w:val="24"/>
              </w:rPr>
              <w:t xml:space="preserve">1. Operatsiooniriskijuhtimise poliitika </w:t>
            </w:r>
            <w:r w:rsidR="009779A4">
              <w:rPr>
                <w:rFonts w:ascii="Times New Roman" w:hAnsi="Times New Roman" w:cs="Times New Roman"/>
                <w:color w:val="000000" w:themeColor="text1"/>
                <w:sz w:val="24"/>
                <w:szCs w:val="24"/>
              </w:rPr>
              <w:t xml:space="preserve">(sisekord </w:t>
            </w:r>
            <w:r w:rsidRPr="006566B2">
              <w:rPr>
                <w:rFonts w:ascii="Times New Roman" w:hAnsi="Times New Roman" w:cs="Times New Roman"/>
                <w:color w:val="000000" w:themeColor="text1"/>
                <w:sz w:val="24"/>
                <w:szCs w:val="24"/>
              </w:rPr>
              <w:t>J10</w:t>
            </w:r>
            <w:r w:rsidR="009779A4">
              <w:rPr>
                <w:rFonts w:ascii="Times New Roman" w:hAnsi="Times New Roman" w:cs="Times New Roman"/>
                <w:color w:val="000000" w:themeColor="text1"/>
                <w:sz w:val="24"/>
                <w:szCs w:val="24"/>
              </w:rPr>
              <w:t>)</w:t>
            </w:r>
          </w:p>
          <w:p w14:paraId="09DB644F" w14:textId="67E232F5" w:rsidR="00176FF9" w:rsidRPr="006566B2" w:rsidRDefault="00176FF9" w:rsidP="00A64A8A">
            <w:pPr>
              <w:jc w:val="both"/>
              <w:rPr>
                <w:rFonts w:ascii="Times New Roman" w:hAnsi="Times New Roman" w:cs="Times New Roman"/>
                <w:color w:val="000000" w:themeColor="text1"/>
                <w:sz w:val="24"/>
                <w:szCs w:val="24"/>
              </w:rPr>
            </w:pPr>
            <w:r w:rsidRPr="006566B2">
              <w:rPr>
                <w:rFonts w:ascii="Times New Roman" w:hAnsi="Times New Roman" w:cs="Times New Roman"/>
                <w:color w:val="000000" w:themeColor="text1"/>
                <w:sz w:val="24"/>
                <w:szCs w:val="24"/>
              </w:rPr>
              <w:t>2. Operatsiooniriski riskivalmiduse ja riskitaluvuse määramine</w:t>
            </w:r>
            <w:r w:rsidR="009779A4" w:rsidRPr="006566B2">
              <w:rPr>
                <w:rFonts w:ascii="Times New Roman" w:hAnsi="Times New Roman" w:cs="Times New Roman"/>
                <w:color w:val="000000" w:themeColor="text1"/>
                <w:sz w:val="24"/>
                <w:szCs w:val="24"/>
              </w:rPr>
              <w:t xml:space="preserve"> </w:t>
            </w:r>
            <w:r w:rsidR="009779A4">
              <w:rPr>
                <w:rFonts w:ascii="Times New Roman" w:hAnsi="Times New Roman" w:cs="Times New Roman"/>
                <w:color w:val="000000" w:themeColor="text1"/>
                <w:sz w:val="24"/>
                <w:szCs w:val="24"/>
              </w:rPr>
              <w:t xml:space="preserve">(sisekord </w:t>
            </w:r>
            <w:r w:rsidR="009779A4" w:rsidRPr="006566B2">
              <w:rPr>
                <w:rFonts w:ascii="Times New Roman" w:hAnsi="Times New Roman" w:cs="Times New Roman"/>
                <w:color w:val="000000" w:themeColor="text1"/>
                <w:sz w:val="24"/>
                <w:szCs w:val="24"/>
              </w:rPr>
              <w:t>J11</w:t>
            </w:r>
            <w:r w:rsidR="009779A4">
              <w:rPr>
                <w:rFonts w:ascii="Times New Roman" w:hAnsi="Times New Roman" w:cs="Times New Roman"/>
                <w:color w:val="000000" w:themeColor="text1"/>
                <w:sz w:val="24"/>
                <w:szCs w:val="24"/>
              </w:rPr>
              <w:t>)</w:t>
            </w:r>
          </w:p>
          <w:p w14:paraId="40A3EF8F" w14:textId="7548426A" w:rsidR="00176FF9" w:rsidRPr="006566B2" w:rsidRDefault="00176FF9" w:rsidP="00A64A8A">
            <w:pPr>
              <w:jc w:val="both"/>
              <w:rPr>
                <w:rFonts w:ascii="Times New Roman" w:hAnsi="Times New Roman" w:cs="Times New Roman"/>
                <w:color w:val="000000" w:themeColor="text1"/>
                <w:sz w:val="24"/>
                <w:szCs w:val="24"/>
              </w:rPr>
            </w:pPr>
            <w:r w:rsidRPr="006566B2">
              <w:rPr>
                <w:rFonts w:ascii="Times New Roman" w:hAnsi="Times New Roman" w:cs="Times New Roman"/>
                <w:color w:val="000000" w:themeColor="text1"/>
                <w:sz w:val="24"/>
                <w:szCs w:val="24"/>
              </w:rPr>
              <w:t>3. Operatsiooniriski enesehindamise läbiviimise kord</w:t>
            </w:r>
            <w:r w:rsidR="009779A4">
              <w:rPr>
                <w:rFonts w:ascii="Times New Roman" w:hAnsi="Times New Roman" w:cs="Times New Roman"/>
                <w:color w:val="000000" w:themeColor="text1"/>
                <w:sz w:val="24"/>
                <w:szCs w:val="24"/>
              </w:rPr>
              <w:t xml:space="preserve"> (sisekord J3)</w:t>
            </w:r>
          </w:p>
          <w:p w14:paraId="6C2A1803" w14:textId="02F33D80" w:rsidR="00176FF9" w:rsidRPr="006566B2" w:rsidRDefault="00176FF9" w:rsidP="00A64A8A">
            <w:pPr>
              <w:jc w:val="both"/>
              <w:rPr>
                <w:rFonts w:ascii="Times New Roman" w:hAnsi="Times New Roman" w:cs="Times New Roman"/>
                <w:color w:val="000000" w:themeColor="text1"/>
                <w:sz w:val="24"/>
                <w:szCs w:val="24"/>
              </w:rPr>
            </w:pPr>
            <w:r w:rsidRPr="006566B2">
              <w:rPr>
                <w:rFonts w:ascii="Times New Roman" w:hAnsi="Times New Roman" w:cs="Times New Roman"/>
                <w:color w:val="000000" w:themeColor="text1"/>
                <w:sz w:val="24"/>
                <w:szCs w:val="24"/>
              </w:rPr>
              <w:t>4. Operatsiooniriski intsidentide registreerimise kord</w:t>
            </w:r>
            <w:r w:rsidR="009779A4">
              <w:rPr>
                <w:rFonts w:ascii="Times New Roman" w:hAnsi="Times New Roman" w:cs="Times New Roman"/>
                <w:color w:val="000000" w:themeColor="text1"/>
                <w:sz w:val="24"/>
                <w:szCs w:val="24"/>
              </w:rPr>
              <w:t xml:space="preserve"> (sisekord J4)</w:t>
            </w:r>
          </w:p>
          <w:p w14:paraId="25E82DD7" w14:textId="77777777" w:rsidR="00176FF9" w:rsidRPr="006566B2" w:rsidRDefault="00176FF9" w:rsidP="00A64A8A">
            <w:pPr>
              <w:jc w:val="both"/>
              <w:rPr>
                <w:rFonts w:ascii="Times New Roman" w:hAnsi="Times New Roman" w:cs="Times New Roman"/>
                <w:color w:val="000000" w:themeColor="text1"/>
                <w:sz w:val="24"/>
                <w:szCs w:val="24"/>
              </w:rPr>
            </w:pPr>
          </w:p>
          <w:p w14:paraId="624D265B" w14:textId="77777777" w:rsidR="009779A4" w:rsidRDefault="009779A4" w:rsidP="00A64A8A">
            <w:pPr>
              <w:jc w:val="both"/>
              <w:rPr>
                <w:rFonts w:ascii="Times New Roman" w:hAnsi="Times New Roman" w:cs="Times New Roman"/>
                <w:color w:val="000000" w:themeColor="text1"/>
                <w:sz w:val="24"/>
                <w:szCs w:val="24"/>
              </w:rPr>
            </w:pPr>
          </w:p>
          <w:p w14:paraId="04818F10" w14:textId="0C7CA3FF" w:rsidR="00173DCA" w:rsidRDefault="00176FF9" w:rsidP="00A64A8A">
            <w:pPr>
              <w:jc w:val="both"/>
              <w:rPr>
                <w:rFonts w:ascii="Times New Roman" w:hAnsi="Times New Roman" w:cs="Times New Roman"/>
                <w:color w:val="000000" w:themeColor="text1"/>
                <w:sz w:val="24"/>
                <w:szCs w:val="24"/>
              </w:rPr>
            </w:pPr>
            <w:r w:rsidRPr="006566B2">
              <w:rPr>
                <w:rFonts w:ascii="Times New Roman" w:hAnsi="Times New Roman" w:cs="Times New Roman"/>
                <w:color w:val="000000" w:themeColor="text1"/>
                <w:sz w:val="24"/>
                <w:szCs w:val="24"/>
              </w:rPr>
              <w:t>Riskide hindamine on regulaarne tsükliline protsess ja tegevus ajas pidev.</w:t>
            </w:r>
          </w:p>
          <w:p w14:paraId="0FD93F3E" w14:textId="77777777" w:rsidR="00A64A8A" w:rsidRDefault="00A64A8A" w:rsidP="00A64A8A">
            <w:pPr>
              <w:jc w:val="both"/>
              <w:rPr>
                <w:rFonts w:ascii="Times New Roman" w:eastAsia="Times New Roman" w:hAnsi="Times New Roman" w:cs="Times New Roman"/>
                <w:b/>
                <w:bCs/>
                <w:kern w:val="0"/>
                <w:sz w:val="24"/>
                <w:szCs w:val="24"/>
                <w:lang w:eastAsia="et-EE"/>
                <w14:ligatures w14:val="none"/>
              </w:rPr>
            </w:pPr>
          </w:p>
          <w:p w14:paraId="48E2F2E6" w14:textId="5DFEB6ED" w:rsidR="00366058" w:rsidRPr="009569B0" w:rsidRDefault="00366058" w:rsidP="00A64A8A">
            <w:pPr>
              <w:jc w:val="both"/>
              <w:rPr>
                <w:rFonts w:ascii="Times New Roman" w:eastAsia="Times New Roman" w:hAnsi="Times New Roman" w:cs="Times New Roman"/>
                <w:b/>
                <w:bCs/>
                <w:kern w:val="0"/>
                <w:sz w:val="24"/>
                <w:szCs w:val="24"/>
                <w:lang w:eastAsia="et-EE"/>
                <w14:ligatures w14:val="none"/>
              </w:rPr>
            </w:pPr>
            <w:r w:rsidRPr="009569B0">
              <w:rPr>
                <w:rFonts w:ascii="Times New Roman" w:hAnsi="Times New Roman" w:cs="Times New Roman"/>
                <w:b/>
                <w:bCs/>
                <w:sz w:val="24"/>
                <w:szCs w:val="24"/>
              </w:rPr>
              <w:t>Lepinguliste partnerite tegelike kasusaajate info kontrollimine</w:t>
            </w:r>
          </w:p>
          <w:p w14:paraId="4299E656" w14:textId="77777777" w:rsidR="00366058" w:rsidRDefault="00366058" w:rsidP="00A64A8A">
            <w:pPr>
              <w:jc w:val="both"/>
              <w:rPr>
                <w:rFonts w:ascii="Times New Roman" w:hAnsi="Times New Roman" w:cs="Times New Roman"/>
                <w:sz w:val="24"/>
                <w:szCs w:val="24"/>
              </w:rPr>
            </w:pPr>
          </w:p>
          <w:p w14:paraId="72F321F9" w14:textId="7D98FA72" w:rsidR="00366058" w:rsidRPr="00A37FDD" w:rsidRDefault="00366058" w:rsidP="00A64A8A">
            <w:pPr>
              <w:jc w:val="both"/>
              <w:rPr>
                <w:rFonts w:ascii="Times New Roman" w:hAnsi="Times New Roman" w:cs="Times New Roman"/>
                <w:sz w:val="24"/>
                <w:szCs w:val="24"/>
              </w:rPr>
            </w:pPr>
            <w:r>
              <w:rPr>
                <w:rFonts w:ascii="Times New Roman" w:hAnsi="Times New Roman" w:cs="Times New Roman"/>
                <w:sz w:val="24"/>
                <w:szCs w:val="24"/>
              </w:rPr>
              <w:t>L</w:t>
            </w:r>
            <w:r w:rsidRPr="00A37FDD">
              <w:rPr>
                <w:rFonts w:ascii="Times New Roman" w:hAnsi="Times New Roman" w:cs="Times New Roman"/>
                <w:sz w:val="24"/>
                <w:szCs w:val="24"/>
              </w:rPr>
              <w:t xml:space="preserve">epingute info </w:t>
            </w:r>
            <w:r>
              <w:rPr>
                <w:rFonts w:ascii="Times New Roman" w:hAnsi="Times New Roman" w:cs="Times New Roman"/>
                <w:sz w:val="24"/>
                <w:szCs w:val="24"/>
              </w:rPr>
              <w:t xml:space="preserve">on </w:t>
            </w:r>
            <w:r w:rsidRPr="00A37FDD">
              <w:rPr>
                <w:rFonts w:ascii="Times New Roman" w:hAnsi="Times New Roman" w:cs="Times New Roman"/>
                <w:sz w:val="24"/>
                <w:szCs w:val="24"/>
              </w:rPr>
              <w:t>olemas riiklikus registris. Juhul kui on tegemist hankega, siis on info ka riigihangete registris. Tegelike kasusaajate info on olemas Äriregistris.</w:t>
            </w:r>
          </w:p>
          <w:p w14:paraId="765CA154" w14:textId="77777777" w:rsidR="009569B0" w:rsidRDefault="009569B0" w:rsidP="00A64A8A">
            <w:pPr>
              <w:jc w:val="both"/>
              <w:rPr>
                <w:rFonts w:ascii="Times New Roman" w:hAnsi="Times New Roman" w:cs="Times New Roman"/>
                <w:sz w:val="24"/>
                <w:szCs w:val="24"/>
              </w:rPr>
            </w:pPr>
          </w:p>
          <w:p w14:paraId="648B2B70" w14:textId="77777777" w:rsidR="009569B0" w:rsidRDefault="009569B0" w:rsidP="00A64A8A">
            <w:pPr>
              <w:jc w:val="both"/>
              <w:rPr>
                <w:rFonts w:ascii="Times New Roman" w:hAnsi="Times New Roman" w:cs="Times New Roman"/>
                <w:sz w:val="24"/>
                <w:szCs w:val="24"/>
              </w:rPr>
            </w:pPr>
          </w:p>
          <w:p w14:paraId="045294E8" w14:textId="77777777" w:rsidR="009569B0" w:rsidRDefault="009569B0" w:rsidP="00A64A8A">
            <w:pPr>
              <w:jc w:val="both"/>
              <w:rPr>
                <w:rFonts w:ascii="Times New Roman" w:hAnsi="Times New Roman" w:cs="Times New Roman"/>
                <w:sz w:val="24"/>
                <w:szCs w:val="24"/>
              </w:rPr>
            </w:pPr>
          </w:p>
          <w:p w14:paraId="746B53E0" w14:textId="47E9FB5B" w:rsidR="00366058" w:rsidRPr="00A37FDD" w:rsidRDefault="00366058" w:rsidP="00A64A8A">
            <w:pPr>
              <w:jc w:val="both"/>
              <w:rPr>
                <w:rFonts w:ascii="Times New Roman" w:hAnsi="Times New Roman" w:cs="Times New Roman"/>
                <w:sz w:val="24"/>
                <w:szCs w:val="24"/>
              </w:rPr>
            </w:pPr>
            <w:r w:rsidRPr="00A37FDD">
              <w:rPr>
                <w:rFonts w:ascii="Times New Roman" w:hAnsi="Times New Roman" w:cs="Times New Roman"/>
                <w:sz w:val="24"/>
                <w:szCs w:val="24"/>
              </w:rPr>
              <w:t xml:space="preserve">Reeglina </w:t>
            </w:r>
            <w:r>
              <w:rPr>
                <w:rFonts w:ascii="Times New Roman" w:hAnsi="Times New Roman" w:cs="Times New Roman"/>
                <w:sz w:val="24"/>
                <w:szCs w:val="24"/>
              </w:rPr>
              <w:t xml:space="preserve">on </w:t>
            </w:r>
            <w:r w:rsidRPr="00A37FDD">
              <w:rPr>
                <w:rFonts w:ascii="Times New Roman" w:hAnsi="Times New Roman" w:cs="Times New Roman"/>
                <w:sz w:val="24"/>
                <w:szCs w:val="24"/>
              </w:rPr>
              <w:t>kontrollid igapäevased ja hõlmatud kulude kontrolliga, mille aluseks on hanke- ja ostulepingud.</w:t>
            </w:r>
          </w:p>
          <w:p w14:paraId="547DB37B" w14:textId="77777777" w:rsidR="00366058" w:rsidRPr="00A37FDD" w:rsidRDefault="00366058" w:rsidP="00A64A8A">
            <w:pPr>
              <w:jc w:val="both"/>
              <w:rPr>
                <w:rFonts w:ascii="Times New Roman" w:hAnsi="Times New Roman" w:cs="Times New Roman"/>
                <w:sz w:val="24"/>
                <w:szCs w:val="24"/>
              </w:rPr>
            </w:pPr>
            <w:r w:rsidRPr="00A37FDD">
              <w:rPr>
                <w:rFonts w:ascii="Times New Roman" w:hAnsi="Times New Roman" w:cs="Times New Roman"/>
                <w:sz w:val="24"/>
                <w:szCs w:val="24"/>
              </w:rPr>
              <w:t>Vajadusel riskivalimist lähtuvalt tehakse sisemisi kontrolle II tasandis.</w:t>
            </w:r>
          </w:p>
          <w:p w14:paraId="19A3E57D" w14:textId="77777777" w:rsidR="00366058" w:rsidRDefault="00366058" w:rsidP="00A64A8A">
            <w:pPr>
              <w:jc w:val="both"/>
              <w:rPr>
                <w:rFonts w:ascii="Times New Roman" w:eastAsia="Times New Roman" w:hAnsi="Times New Roman" w:cs="Times New Roman"/>
                <w:b/>
                <w:bCs/>
                <w:kern w:val="0"/>
                <w:sz w:val="24"/>
                <w:szCs w:val="24"/>
                <w:lang w:eastAsia="et-EE"/>
                <w14:ligatures w14:val="none"/>
              </w:rPr>
            </w:pPr>
          </w:p>
          <w:p w14:paraId="74232820" w14:textId="77777777" w:rsidR="004947EF" w:rsidRDefault="004947EF" w:rsidP="00A64A8A">
            <w:pPr>
              <w:jc w:val="both"/>
              <w:rPr>
                <w:rFonts w:ascii="Times New Roman" w:eastAsia="Times New Roman" w:hAnsi="Times New Roman" w:cs="Times New Roman"/>
                <w:kern w:val="0"/>
                <w:sz w:val="24"/>
                <w:szCs w:val="24"/>
                <w:lang w:eastAsia="et-EE"/>
                <w14:ligatures w14:val="none"/>
              </w:rPr>
            </w:pPr>
          </w:p>
          <w:p w14:paraId="0201723D" w14:textId="2977CDE9" w:rsidR="009569B0" w:rsidRPr="009569B0" w:rsidRDefault="009569B0" w:rsidP="00A64A8A">
            <w:pPr>
              <w:jc w:val="both"/>
              <w:rPr>
                <w:rFonts w:ascii="Times New Roman" w:eastAsia="Times New Roman" w:hAnsi="Times New Roman" w:cs="Times New Roman"/>
                <w:kern w:val="0"/>
                <w:sz w:val="24"/>
                <w:szCs w:val="24"/>
                <w:lang w:eastAsia="et-EE"/>
                <w14:ligatures w14:val="none"/>
              </w:rPr>
            </w:pPr>
            <w:r w:rsidRPr="009569B0">
              <w:rPr>
                <w:rFonts w:ascii="Times New Roman" w:eastAsia="Times New Roman" w:hAnsi="Times New Roman" w:cs="Times New Roman"/>
                <w:kern w:val="0"/>
                <w:sz w:val="24"/>
                <w:szCs w:val="24"/>
                <w:lang w:eastAsia="et-EE"/>
                <w14:ligatures w14:val="none"/>
              </w:rPr>
              <w:t>Korrad:</w:t>
            </w:r>
          </w:p>
          <w:p w14:paraId="2BD20135" w14:textId="048E738E" w:rsidR="00366058" w:rsidRPr="00366058" w:rsidRDefault="009569B0" w:rsidP="00A64A8A">
            <w:pPr>
              <w:jc w:val="both"/>
              <w:rPr>
                <w:rFonts w:ascii="Times New Roman" w:hAnsi="Times New Roman" w:cs="Times New Roman"/>
                <w:sz w:val="24"/>
                <w:szCs w:val="24"/>
              </w:rPr>
            </w:pPr>
            <w:r>
              <w:rPr>
                <w:rFonts w:ascii="Times New Roman" w:hAnsi="Times New Roman" w:cs="Times New Roman"/>
                <w:sz w:val="24"/>
                <w:szCs w:val="24"/>
              </w:rPr>
              <w:t xml:space="preserve">1. </w:t>
            </w:r>
            <w:r w:rsidR="00366058" w:rsidRPr="00366058">
              <w:rPr>
                <w:rFonts w:ascii="Times New Roman" w:hAnsi="Times New Roman" w:cs="Times New Roman"/>
                <w:sz w:val="24"/>
                <w:szCs w:val="24"/>
              </w:rPr>
              <w:t>Tehingute tegemise ja dokumentide viseerimise kord</w:t>
            </w:r>
            <w:r>
              <w:rPr>
                <w:rFonts w:ascii="Times New Roman" w:hAnsi="Times New Roman" w:cs="Times New Roman"/>
                <w:sz w:val="24"/>
                <w:szCs w:val="24"/>
              </w:rPr>
              <w:t xml:space="preserve"> (sisekord T16)</w:t>
            </w:r>
          </w:p>
          <w:p w14:paraId="0E853406" w14:textId="77777777" w:rsidR="009569B0" w:rsidRDefault="009569B0" w:rsidP="00A64A8A">
            <w:pPr>
              <w:jc w:val="both"/>
              <w:rPr>
                <w:rFonts w:ascii="Times New Roman" w:hAnsi="Times New Roman" w:cs="Times New Roman"/>
                <w:sz w:val="24"/>
                <w:szCs w:val="24"/>
              </w:rPr>
            </w:pPr>
            <w:r>
              <w:rPr>
                <w:rFonts w:ascii="Times New Roman" w:hAnsi="Times New Roman" w:cs="Times New Roman"/>
                <w:sz w:val="24"/>
                <w:szCs w:val="24"/>
              </w:rPr>
              <w:t xml:space="preserve">2. </w:t>
            </w:r>
            <w:r w:rsidR="00366058" w:rsidRPr="00366058">
              <w:rPr>
                <w:rFonts w:ascii="Times New Roman" w:hAnsi="Times New Roman" w:cs="Times New Roman"/>
                <w:sz w:val="24"/>
                <w:szCs w:val="24"/>
              </w:rPr>
              <w:t>Finantsarvustusega seotud korrad (</w:t>
            </w:r>
            <w:r>
              <w:rPr>
                <w:rFonts w:ascii="Times New Roman" w:hAnsi="Times New Roman" w:cs="Times New Roman"/>
                <w:sz w:val="24"/>
                <w:szCs w:val="24"/>
              </w:rPr>
              <w:t xml:space="preserve">sisekord </w:t>
            </w:r>
            <w:r w:rsidR="00366058" w:rsidRPr="00366058">
              <w:rPr>
                <w:rFonts w:ascii="Times New Roman" w:hAnsi="Times New Roman" w:cs="Times New Roman"/>
                <w:sz w:val="24"/>
                <w:szCs w:val="24"/>
              </w:rPr>
              <w:t>T10</w:t>
            </w:r>
            <w:r>
              <w:rPr>
                <w:rFonts w:ascii="Times New Roman" w:hAnsi="Times New Roman" w:cs="Times New Roman"/>
                <w:sz w:val="24"/>
                <w:szCs w:val="24"/>
              </w:rPr>
              <w:t>)</w:t>
            </w:r>
          </w:p>
          <w:p w14:paraId="3285216D" w14:textId="15161371" w:rsidR="00366058" w:rsidRPr="00366058" w:rsidRDefault="009569B0" w:rsidP="00A64A8A">
            <w:pPr>
              <w:jc w:val="both"/>
              <w:rPr>
                <w:rFonts w:ascii="Times New Roman" w:hAnsi="Times New Roman" w:cs="Times New Roman"/>
                <w:sz w:val="24"/>
                <w:szCs w:val="24"/>
              </w:rPr>
            </w:pPr>
            <w:r>
              <w:rPr>
                <w:rFonts w:ascii="Times New Roman" w:hAnsi="Times New Roman" w:cs="Times New Roman"/>
                <w:sz w:val="24"/>
                <w:szCs w:val="24"/>
              </w:rPr>
              <w:lastRenderedPageBreak/>
              <w:t xml:space="preserve">3. </w:t>
            </w:r>
            <w:r w:rsidR="00366058" w:rsidRPr="00366058">
              <w:rPr>
                <w:rFonts w:ascii="Times New Roman" w:hAnsi="Times New Roman" w:cs="Times New Roman"/>
                <w:sz w:val="24"/>
                <w:szCs w:val="24"/>
              </w:rPr>
              <w:t>Majanduskulude aruande esitamise kor</w:t>
            </w:r>
            <w:r>
              <w:rPr>
                <w:rFonts w:ascii="Times New Roman" w:hAnsi="Times New Roman" w:cs="Times New Roman"/>
                <w:sz w:val="24"/>
                <w:szCs w:val="24"/>
              </w:rPr>
              <w:t>d (sisekord</w:t>
            </w:r>
            <w:r w:rsidR="00366058" w:rsidRPr="00366058">
              <w:rPr>
                <w:rFonts w:ascii="Times New Roman" w:hAnsi="Times New Roman" w:cs="Times New Roman"/>
                <w:sz w:val="24"/>
                <w:szCs w:val="24"/>
              </w:rPr>
              <w:t xml:space="preserve"> J2)</w:t>
            </w:r>
          </w:p>
          <w:p w14:paraId="38601DE7" w14:textId="5045B7C5" w:rsidR="00366058" w:rsidRPr="00366058" w:rsidRDefault="009569B0" w:rsidP="00A64A8A">
            <w:pPr>
              <w:jc w:val="both"/>
              <w:rPr>
                <w:rFonts w:ascii="Times New Roman" w:hAnsi="Times New Roman" w:cs="Times New Roman"/>
                <w:sz w:val="24"/>
                <w:szCs w:val="24"/>
              </w:rPr>
            </w:pPr>
            <w:r>
              <w:rPr>
                <w:rFonts w:ascii="Times New Roman" w:hAnsi="Times New Roman" w:cs="Times New Roman"/>
                <w:sz w:val="24"/>
                <w:szCs w:val="24"/>
              </w:rPr>
              <w:t xml:space="preserve">4. </w:t>
            </w:r>
            <w:r w:rsidR="00366058" w:rsidRPr="00366058">
              <w:rPr>
                <w:rFonts w:ascii="Times New Roman" w:hAnsi="Times New Roman" w:cs="Times New Roman"/>
                <w:sz w:val="24"/>
                <w:szCs w:val="24"/>
              </w:rPr>
              <w:t>Hangete teostamise kord</w:t>
            </w:r>
            <w:r>
              <w:rPr>
                <w:rFonts w:ascii="Times New Roman" w:hAnsi="Times New Roman" w:cs="Times New Roman"/>
                <w:sz w:val="24"/>
                <w:szCs w:val="24"/>
              </w:rPr>
              <w:t xml:space="preserve"> (sisekord T3)</w:t>
            </w:r>
          </w:p>
          <w:p w14:paraId="5A67EF73" w14:textId="77777777" w:rsidR="00366058" w:rsidRDefault="00366058" w:rsidP="00A64A8A">
            <w:pPr>
              <w:jc w:val="both"/>
              <w:rPr>
                <w:rFonts w:ascii="Times New Roman" w:hAnsi="Times New Roman" w:cs="Times New Roman"/>
                <w:sz w:val="24"/>
                <w:szCs w:val="24"/>
              </w:rPr>
            </w:pPr>
          </w:p>
          <w:p w14:paraId="1CDE02E8" w14:textId="77777777" w:rsidR="002342CB" w:rsidRDefault="002342CB" w:rsidP="00A64A8A">
            <w:pPr>
              <w:jc w:val="both"/>
              <w:rPr>
                <w:rFonts w:ascii="Times New Roman" w:hAnsi="Times New Roman" w:cs="Times New Roman"/>
                <w:sz w:val="24"/>
                <w:szCs w:val="24"/>
              </w:rPr>
            </w:pPr>
          </w:p>
          <w:p w14:paraId="0AC49BAA" w14:textId="77777777" w:rsidR="001E0B0A" w:rsidRDefault="001E0B0A" w:rsidP="00A64A8A">
            <w:pPr>
              <w:jc w:val="both"/>
              <w:rPr>
                <w:rFonts w:ascii="Times New Roman" w:hAnsi="Times New Roman" w:cs="Times New Roman"/>
                <w:sz w:val="24"/>
                <w:szCs w:val="24"/>
              </w:rPr>
            </w:pPr>
          </w:p>
          <w:p w14:paraId="3D1643DC" w14:textId="77777777" w:rsidR="00310112" w:rsidRDefault="00310112" w:rsidP="00A64A8A">
            <w:pPr>
              <w:jc w:val="both"/>
              <w:rPr>
                <w:rFonts w:ascii="Times New Roman" w:hAnsi="Times New Roman" w:cs="Times New Roman"/>
                <w:sz w:val="24"/>
                <w:szCs w:val="24"/>
              </w:rPr>
            </w:pPr>
          </w:p>
          <w:p w14:paraId="5CB0285D" w14:textId="77777777" w:rsidR="00EC6BF0" w:rsidRPr="00EC6BF0" w:rsidRDefault="00EC6BF0" w:rsidP="00A64A8A">
            <w:pPr>
              <w:jc w:val="both"/>
              <w:rPr>
                <w:rFonts w:ascii="Times New Roman" w:hAnsi="Times New Roman" w:cs="Times New Roman"/>
                <w:b/>
                <w:bCs/>
                <w:color w:val="000000" w:themeColor="text1"/>
                <w:sz w:val="24"/>
                <w:szCs w:val="24"/>
              </w:rPr>
            </w:pPr>
            <w:r w:rsidRPr="00EC6BF0">
              <w:rPr>
                <w:rFonts w:ascii="Times New Roman" w:hAnsi="Times New Roman" w:cs="Times New Roman"/>
                <w:b/>
                <w:bCs/>
                <w:color w:val="000000" w:themeColor="text1"/>
                <w:sz w:val="24"/>
                <w:szCs w:val="24"/>
              </w:rPr>
              <w:t>Riskipõhised kontrollid ja siseauditi funktsioon</w:t>
            </w:r>
          </w:p>
          <w:p w14:paraId="65DCD45A" w14:textId="4073A74E" w:rsidR="008E5035" w:rsidRPr="002342CB" w:rsidRDefault="008E5035" w:rsidP="00A64A8A">
            <w:pPr>
              <w:jc w:val="both"/>
              <w:rPr>
                <w:rFonts w:ascii="Times New Roman" w:hAnsi="Times New Roman" w:cs="Times New Roman"/>
                <w:color w:val="000000" w:themeColor="text1"/>
                <w:sz w:val="24"/>
                <w:szCs w:val="24"/>
              </w:rPr>
            </w:pPr>
            <w:r w:rsidRPr="002342CB">
              <w:rPr>
                <w:rFonts w:ascii="Times New Roman" w:hAnsi="Times New Roman" w:cs="Times New Roman"/>
                <w:color w:val="000000" w:themeColor="text1"/>
                <w:sz w:val="24"/>
                <w:szCs w:val="24"/>
              </w:rPr>
              <w:t xml:space="preserve">Sihtasutuses on lisaks kordadele kasutusel </w:t>
            </w:r>
            <w:r w:rsidRPr="002342CB">
              <w:rPr>
                <w:rFonts w:ascii="Times New Roman" w:hAnsi="Times New Roman" w:cs="Times New Roman"/>
                <w:b/>
                <w:bCs/>
                <w:color w:val="000000" w:themeColor="text1"/>
                <w:sz w:val="24"/>
                <w:szCs w:val="24"/>
              </w:rPr>
              <w:t>riskikontrollide tööplaan</w:t>
            </w:r>
            <w:r w:rsidRPr="002342CB">
              <w:rPr>
                <w:rFonts w:ascii="Times New Roman" w:hAnsi="Times New Roman" w:cs="Times New Roman"/>
                <w:color w:val="000000" w:themeColor="text1"/>
                <w:sz w:val="24"/>
                <w:szCs w:val="24"/>
              </w:rPr>
              <w:t xml:space="preserve"> (senini olnud siis nii </w:t>
            </w:r>
            <w:proofErr w:type="spellStart"/>
            <w:r w:rsidRPr="002342CB">
              <w:rPr>
                <w:rFonts w:ascii="Times New Roman" w:hAnsi="Times New Roman" w:cs="Times New Roman"/>
                <w:color w:val="000000" w:themeColor="text1"/>
                <w:sz w:val="24"/>
                <w:szCs w:val="24"/>
              </w:rPr>
              <w:t>EASi</w:t>
            </w:r>
            <w:proofErr w:type="spellEnd"/>
            <w:r w:rsidRPr="002342CB">
              <w:rPr>
                <w:rFonts w:ascii="Times New Roman" w:hAnsi="Times New Roman" w:cs="Times New Roman"/>
                <w:color w:val="000000" w:themeColor="text1"/>
                <w:sz w:val="24"/>
                <w:szCs w:val="24"/>
              </w:rPr>
              <w:t xml:space="preserve"> poolel kui KredExis, sidusus olemas ka </w:t>
            </w:r>
            <w:proofErr w:type="spellStart"/>
            <w:r w:rsidRPr="002342CB">
              <w:rPr>
                <w:rFonts w:ascii="Times New Roman" w:hAnsi="Times New Roman" w:cs="Times New Roman"/>
                <w:color w:val="000000" w:themeColor="text1"/>
                <w:sz w:val="24"/>
                <w:szCs w:val="24"/>
              </w:rPr>
              <w:t>follow-up</w:t>
            </w:r>
            <w:proofErr w:type="spellEnd"/>
            <w:r w:rsidRPr="002342CB">
              <w:rPr>
                <w:rFonts w:ascii="Times New Roman" w:hAnsi="Times New Roman" w:cs="Times New Roman"/>
                <w:color w:val="000000" w:themeColor="text1"/>
                <w:sz w:val="24"/>
                <w:szCs w:val="24"/>
              </w:rPr>
              <w:t xml:space="preserve"> tegevuste osas), millega hõlmatakse sisekontrollisüsteemi vaates tegevused, kus on vajalik teha sisemisi kontrollitoiminguid, mis annavad täiendava kindluse asutuse toimivusest.</w:t>
            </w:r>
          </w:p>
          <w:p w14:paraId="02EB9862" w14:textId="77777777" w:rsidR="00366058" w:rsidRPr="002342CB" w:rsidRDefault="00366058" w:rsidP="00A64A8A">
            <w:pPr>
              <w:jc w:val="both"/>
              <w:rPr>
                <w:rFonts w:ascii="Times New Roman" w:eastAsia="Times New Roman" w:hAnsi="Times New Roman" w:cs="Times New Roman"/>
                <w:b/>
                <w:bCs/>
                <w:kern w:val="0"/>
                <w:sz w:val="24"/>
                <w:szCs w:val="24"/>
                <w:lang w:eastAsia="et-EE"/>
                <w14:ligatures w14:val="none"/>
              </w:rPr>
            </w:pPr>
          </w:p>
          <w:p w14:paraId="2DB9609A" w14:textId="77777777" w:rsidR="002342CB" w:rsidRPr="002342CB" w:rsidRDefault="002342CB" w:rsidP="00A64A8A">
            <w:pPr>
              <w:jc w:val="both"/>
              <w:rPr>
                <w:rFonts w:ascii="Times New Roman" w:eastAsia="Times New Roman" w:hAnsi="Times New Roman" w:cs="Times New Roman"/>
                <w:b/>
                <w:bCs/>
                <w:kern w:val="0"/>
                <w:sz w:val="24"/>
                <w:szCs w:val="24"/>
                <w:lang w:eastAsia="et-EE"/>
                <w14:ligatures w14:val="none"/>
              </w:rPr>
            </w:pPr>
          </w:p>
          <w:p w14:paraId="517D6676" w14:textId="77777777" w:rsidR="002342CB" w:rsidRPr="002342CB" w:rsidRDefault="002342CB" w:rsidP="00A64A8A">
            <w:pPr>
              <w:jc w:val="both"/>
              <w:rPr>
                <w:rFonts w:ascii="Times New Roman" w:hAnsi="Times New Roman" w:cs="Times New Roman"/>
                <w:color w:val="000000" w:themeColor="text1"/>
                <w:sz w:val="24"/>
                <w:szCs w:val="24"/>
                <w:shd w:val="clear" w:color="auto" w:fill="FFFFFF"/>
              </w:rPr>
            </w:pPr>
            <w:r w:rsidRPr="002342CB">
              <w:rPr>
                <w:rFonts w:ascii="Times New Roman" w:hAnsi="Times New Roman" w:cs="Times New Roman"/>
                <w:color w:val="000000" w:themeColor="text1"/>
                <w:sz w:val="24"/>
                <w:szCs w:val="24"/>
                <w:shd w:val="clear" w:color="auto" w:fill="FFFFFF"/>
              </w:rPr>
              <w:t>Asutuses töötab ka siseauditi üksus (rahvusvaheliste standardite osas töö)</w:t>
            </w:r>
          </w:p>
          <w:p w14:paraId="52D08E17" w14:textId="4FF1BE34" w:rsidR="002342CB" w:rsidRPr="002342CB" w:rsidRDefault="002342CB" w:rsidP="00A64A8A">
            <w:pPr>
              <w:jc w:val="both"/>
              <w:rPr>
                <w:rFonts w:ascii="Times New Roman" w:hAnsi="Times New Roman" w:cs="Times New Roman"/>
                <w:sz w:val="24"/>
                <w:szCs w:val="24"/>
              </w:rPr>
            </w:pPr>
            <w:r w:rsidRPr="002342CB">
              <w:rPr>
                <w:rFonts w:ascii="Times New Roman" w:hAnsi="Times New Roman" w:cs="Times New Roman"/>
                <w:sz w:val="24"/>
                <w:szCs w:val="24"/>
              </w:rPr>
              <w:t xml:space="preserve">Siseauditi osakonna eesmärk on kindlustandvate ja nõuandvate tööde läbiviimine, et aidata Sihtasutusel tegevusi täiustada ja seeläbi eesmärke saavutada. Siseauditi osakond (SAO) on Sihtasutuse struktuuriüksus, mis allub funktsionaalselt Sihtasutuse nõukogule ja administratiivselt Sihtasutuse juhatusele. </w:t>
            </w:r>
          </w:p>
          <w:p w14:paraId="25E7DE4D" w14:textId="77777777" w:rsidR="002342CB" w:rsidRPr="002342CB" w:rsidRDefault="002342CB" w:rsidP="00A64A8A">
            <w:pPr>
              <w:jc w:val="both"/>
              <w:rPr>
                <w:rFonts w:ascii="Times New Roman" w:hAnsi="Times New Roman" w:cs="Times New Roman"/>
                <w:color w:val="000000" w:themeColor="text1"/>
                <w:sz w:val="24"/>
                <w:szCs w:val="24"/>
                <w:shd w:val="clear" w:color="auto" w:fill="FFFFFF"/>
              </w:rPr>
            </w:pPr>
          </w:p>
          <w:p w14:paraId="29D23D82" w14:textId="77777777" w:rsidR="00310112" w:rsidRDefault="00310112" w:rsidP="00A64A8A">
            <w:pPr>
              <w:jc w:val="both"/>
              <w:rPr>
                <w:rFonts w:ascii="Times New Roman" w:hAnsi="Times New Roman" w:cs="Times New Roman"/>
                <w:color w:val="000000" w:themeColor="text1"/>
                <w:sz w:val="24"/>
                <w:szCs w:val="24"/>
                <w:shd w:val="clear" w:color="auto" w:fill="FFFFFF"/>
              </w:rPr>
            </w:pPr>
          </w:p>
          <w:p w14:paraId="4D76BE2C" w14:textId="77777777" w:rsidR="00310112" w:rsidRDefault="00310112" w:rsidP="00A64A8A">
            <w:pPr>
              <w:jc w:val="both"/>
              <w:rPr>
                <w:rFonts w:ascii="Times New Roman" w:hAnsi="Times New Roman" w:cs="Times New Roman"/>
                <w:color w:val="000000" w:themeColor="text1"/>
                <w:sz w:val="24"/>
                <w:szCs w:val="24"/>
                <w:shd w:val="clear" w:color="auto" w:fill="FFFFFF"/>
              </w:rPr>
            </w:pPr>
          </w:p>
          <w:p w14:paraId="3B5AD11D" w14:textId="018E5C47" w:rsidR="00366058" w:rsidRDefault="002342CB" w:rsidP="00A64A8A">
            <w:pPr>
              <w:jc w:val="both"/>
              <w:rPr>
                <w:rFonts w:ascii="Times New Roman" w:eastAsia="Times New Roman" w:hAnsi="Times New Roman" w:cs="Times New Roman"/>
                <w:b/>
                <w:bCs/>
                <w:kern w:val="0"/>
                <w:sz w:val="24"/>
                <w:szCs w:val="24"/>
                <w:lang w:eastAsia="et-EE"/>
                <w14:ligatures w14:val="none"/>
              </w:rPr>
            </w:pPr>
            <w:r>
              <w:rPr>
                <w:rFonts w:ascii="Times New Roman" w:hAnsi="Times New Roman" w:cs="Times New Roman"/>
                <w:color w:val="000000" w:themeColor="text1"/>
                <w:sz w:val="24"/>
                <w:szCs w:val="24"/>
                <w:shd w:val="clear" w:color="auto" w:fill="FFFFFF"/>
              </w:rPr>
              <w:t>Lisaks loodud A</w:t>
            </w:r>
            <w:r w:rsidRPr="002342CB">
              <w:rPr>
                <w:rFonts w:ascii="Times New Roman" w:hAnsi="Times New Roman" w:cs="Times New Roman"/>
                <w:color w:val="000000" w:themeColor="text1"/>
                <w:sz w:val="24"/>
                <w:szCs w:val="24"/>
                <w:shd w:val="clear" w:color="auto" w:fill="FFFFFF"/>
              </w:rPr>
              <w:t>uditikomitee, mis on nõukogule nõuandev organ raamatupidamise, audiitorkontrolli, riskijuhtimise, sisekontrolli ja -auditeerimise, järelevalve teostamise ja eelarve koostamise valdkonnas ning tegevuse seaduslikkuse osas.</w:t>
            </w:r>
          </w:p>
          <w:p w14:paraId="26F17868" w14:textId="5F9A2089" w:rsidR="00366058" w:rsidRPr="00D0068B" w:rsidRDefault="00366058" w:rsidP="00A64A8A">
            <w:pPr>
              <w:jc w:val="both"/>
              <w:rPr>
                <w:rFonts w:ascii="Times New Roman" w:eastAsia="Times New Roman" w:hAnsi="Times New Roman" w:cs="Times New Roman"/>
                <w:b/>
                <w:bCs/>
                <w:kern w:val="0"/>
                <w:sz w:val="24"/>
                <w:szCs w:val="24"/>
                <w:lang w:eastAsia="et-EE"/>
                <w14:ligatures w14:val="none"/>
              </w:rPr>
            </w:pPr>
          </w:p>
        </w:tc>
      </w:tr>
    </w:tbl>
    <w:p w14:paraId="37F08313" w14:textId="7B825ECA" w:rsidR="00DB47F7" w:rsidRPr="00DB47F7" w:rsidRDefault="00DB47F7" w:rsidP="00DB47F7">
      <w:pPr>
        <w:shd w:val="clear" w:color="auto" w:fill="FFFFFF"/>
        <w:spacing w:after="0" w:line="240" w:lineRule="auto"/>
        <w:rPr>
          <w:rFonts w:ascii="Times New Roman" w:eastAsia="Times New Roman" w:hAnsi="Times New Roman" w:cs="Times New Roman"/>
          <w:b/>
          <w:bCs/>
          <w:color w:val="000000"/>
          <w:kern w:val="0"/>
          <w:sz w:val="24"/>
          <w:szCs w:val="24"/>
          <w:lang w:eastAsia="et-EE"/>
          <w14:ligatures w14:val="none"/>
        </w:rPr>
      </w:pPr>
    </w:p>
    <w:p w14:paraId="04DE14BE" w14:textId="77777777" w:rsidR="006914C4" w:rsidRPr="00DB47F7" w:rsidRDefault="006914C4">
      <w:pPr>
        <w:rPr>
          <w:rFonts w:ascii="Times New Roman" w:hAnsi="Times New Roman" w:cs="Times New Roman"/>
        </w:rPr>
      </w:pPr>
    </w:p>
    <w:sectPr w:rsidR="006914C4" w:rsidRPr="00DB47F7">
      <w:footerReference w:type="default" r:id="rId34"/>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31" w:author="Kaisa Tähe - RAM" w:date="2025-10-05T21:48:00Z" w:initials="KT">
    <w:p w14:paraId="3B4D1FFA" w14:textId="77777777" w:rsidR="00A85B8E" w:rsidRDefault="00A85B8E" w:rsidP="00A85B8E">
      <w:pPr>
        <w:pStyle w:val="Kommentaaritekst"/>
      </w:pPr>
      <w:r>
        <w:rPr>
          <w:rStyle w:val="Kommentaariviide"/>
        </w:rPr>
        <w:annotationRef/>
      </w:r>
      <w:r>
        <w:t xml:space="preserve">Vastu on võetud otsus kasutada kõiki meetmes olemasolevaid vahendeid terviklikeks renoveerimisprojektideks.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B4D1FF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0B60AE4" w16cex:dateUtc="2025-10-05T18: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B4D1FFA" w16cid:durableId="30B60AE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736CBD" w14:textId="77777777" w:rsidR="00C4732E" w:rsidRDefault="00C4732E" w:rsidP="00DA3087">
      <w:pPr>
        <w:spacing w:after="0" w:line="240" w:lineRule="auto"/>
      </w:pPr>
      <w:r>
        <w:separator/>
      </w:r>
    </w:p>
  </w:endnote>
  <w:endnote w:type="continuationSeparator" w:id="0">
    <w:p w14:paraId="3204CA30" w14:textId="77777777" w:rsidR="00C4732E" w:rsidRDefault="00C4732E" w:rsidP="00DA30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Consolas">
    <w:panose1 w:val="020B0609020204030204"/>
    <w:charset w:val="BA"/>
    <w:family w:val="modern"/>
    <w:pitch w:val="fixed"/>
    <w:sig w:usb0="E00006FF" w:usb1="0000FCFF" w:usb2="00000001"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10964330"/>
      <w:docPartObj>
        <w:docPartGallery w:val="Page Numbers (Bottom of Page)"/>
        <w:docPartUnique/>
      </w:docPartObj>
    </w:sdtPr>
    <w:sdtEndPr>
      <w:rPr>
        <w:noProof/>
      </w:rPr>
    </w:sdtEndPr>
    <w:sdtContent>
      <w:p w14:paraId="463056F3" w14:textId="1AF602A3" w:rsidR="00DA3087" w:rsidRDefault="00DA3087">
        <w:pPr>
          <w:pStyle w:val="Jalus"/>
          <w:jc w:val="right"/>
        </w:pPr>
        <w:r>
          <w:fldChar w:fldCharType="begin"/>
        </w:r>
        <w:r>
          <w:instrText xml:space="preserve"> PAGE   \* MERGEFORMAT </w:instrText>
        </w:r>
        <w:r>
          <w:fldChar w:fldCharType="separate"/>
        </w:r>
        <w:r>
          <w:rPr>
            <w:noProof/>
          </w:rPr>
          <w:t>2</w:t>
        </w:r>
        <w:r>
          <w:rPr>
            <w:noProof/>
          </w:rPr>
          <w:fldChar w:fldCharType="end"/>
        </w:r>
      </w:p>
    </w:sdtContent>
  </w:sdt>
  <w:p w14:paraId="319E3BF7" w14:textId="77777777" w:rsidR="00DA3087" w:rsidRDefault="00DA308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42779C" w14:textId="77777777" w:rsidR="00C4732E" w:rsidRDefault="00C4732E" w:rsidP="00DA3087">
      <w:pPr>
        <w:spacing w:after="0" w:line="240" w:lineRule="auto"/>
      </w:pPr>
      <w:r>
        <w:separator/>
      </w:r>
    </w:p>
  </w:footnote>
  <w:footnote w:type="continuationSeparator" w:id="0">
    <w:p w14:paraId="32E9DD94" w14:textId="77777777" w:rsidR="00C4732E" w:rsidRDefault="00C4732E" w:rsidP="00DA3087">
      <w:pPr>
        <w:spacing w:after="0" w:line="240" w:lineRule="auto"/>
      </w:pPr>
      <w:r>
        <w:continuationSeparator/>
      </w:r>
    </w:p>
  </w:footnote>
  <w:footnote w:id="1">
    <w:p w14:paraId="25897219" w14:textId="77777777" w:rsidR="00B45001" w:rsidRPr="00761D3E" w:rsidRDefault="00B45001" w:rsidP="00B45001">
      <w:pPr>
        <w:pStyle w:val="Allmrkusetekst"/>
        <w:rPr>
          <w:rFonts w:ascii="Times New Roman" w:hAnsi="Times New Roman" w:cs="Times New Roman"/>
        </w:rPr>
      </w:pPr>
      <w:r w:rsidRPr="00761D3E">
        <w:rPr>
          <w:rStyle w:val="Allmrkuseviide"/>
          <w:rFonts w:ascii="Times New Roman" w:hAnsi="Times New Roman" w:cs="Times New Roman"/>
        </w:rPr>
        <w:footnoteRef/>
      </w:r>
      <w:r w:rsidRPr="00761D3E">
        <w:rPr>
          <w:rFonts w:ascii="Times New Roman" w:hAnsi="Times New Roman" w:cs="Times New Roman"/>
        </w:rPr>
        <w:t xml:space="preserve"> „Nõuded energiamärgise andmisele ja energiamärgisele</w:t>
      </w:r>
      <w:r w:rsidRPr="00761D3E">
        <w:rPr>
          <w:rFonts w:ascii="Times New Roman" w:hAnsi="Times New Roman" w:cs="Times New Roman"/>
          <w:vertAlign w:val="superscript"/>
        </w:rPr>
        <w:t>1</w:t>
      </w:r>
      <w:r w:rsidRPr="00761D3E">
        <w:rPr>
          <w:rFonts w:ascii="Times New Roman" w:hAnsi="Times New Roman" w:cs="Times New Roman"/>
        </w:rPr>
        <w:t xml:space="preserve">“ </w:t>
      </w:r>
      <w:hyperlink r:id="rId1" w:history="1">
        <w:r w:rsidRPr="00761D3E">
          <w:rPr>
            <w:rStyle w:val="Hperlink"/>
            <w:rFonts w:ascii="Times New Roman" w:hAnsi="Times New Roman" w:cs="Times New Roman"/>
          </w:rPr>
          <w:t>https://www.riigiteataja.ee/akt/106052015002?leiaKehtiv</w:t>
        </w:r>
      </w:hyperlink>
    </w:p>
  </w:footnote>
  <w:footnote w:id="2">
    <w:p w14:paraId="24EAEA0C" w14:textId="77777777" w:rsidR="00B45001" w:rsidRDefault="00B45001" w:rsidP="00B45001">
      <w:pPr>
        <w:pStyle w:val="Allmrkusetekst"/>
      </w:pPr>
      <w:r w:rsidRPr="00761D3E">
        <w:rPr>
          <w:rStyle w:val="Allmrkuseviide"/>
          <w:rFonts w:ascii="Times New Roman" w:hAnsi="Times New Roman" w:cs="Times New Roman"/>
        </w:rPr>
        <w:footnoteRef/>
      </w:r>
      <w:r w:rsidRPr="00761D3E">
        <w:rPr>
          <w:rFonts w:ascii="Times New Roman" w:hAnsi="Times New Roman" w:cs="Times New Roman"/>
        </w:rPr>
        <w:t xml:space="preserve"> Ehitisregister </w:t>
      </w:r>
      <w:hyperlink r:id="rId2" w:history="1">
        <w:r w:rsidRPr="00761D3E">
          <w:rPr>
            <w:rStyle w:val="Hperlink"/>
            <w:rFonts w:ascii="Times New Roman" w:hAnsi="Times New Roman" w:cs="Times New Roman"/>
          </w:rPr>
          <w:t>https://livekluster.ehr.ee/ui/ehr/v1</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6247E7"/>
    <w:multiLevelType w:val="hybridMultilevel"/>
    <w:tmpl w:val="3DECD102"/>
    <w:lvl w:ilvl="0" w:tplc="04250005">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4CA42BD"/>
    <w:multiLevelType w:val="hybridMultilevel"/>
    <w:tmpl w:val="04BE517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6F60140"/>
    <w:multiLevelType w:val="hybridMultilevel"/>
    <w:tmpl w:val="5F965756"/>
    <w:lvl w:ilvl="0" w:tplc="04250005">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C966E7B"/>
    <w:multiLevelType w:val="multilevel"/>
    <w:tmpl w:val="CA20C90E"/>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Verdana" w:eastAsiaTheme="minorHAnsi" w:hAnsi="Verdana" w:cstheme="minorBidi" w:hint="default"/>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3CE5183"/>
    <w:multiLevelType w:val="hybridMultilevel"/>
    <w:tmpl w:val="D6448840"/>
    <w:lvl w:ilvl="0" w:tplc="04250005">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254F0FD1"/>
    <w:multiLevelType w:val="multilevel"/>
    <w:tmpl w:val="E8D2870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97F2579"/>
    <w:multiLevelType w:val="hybridMultilevel"/>
    <w:tmpl w:val="78863DA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E693CA7"/>
    <w:multiLevelType w:val="hybridMultilevel"/>
    <w:tmpl w:val="4A54DD0C"/>
    <w:lvl w:ilvl="0" w:tplc="286043E0">
      <w:start w:val="5"/>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57D435B4"/>
    <w:multiLevelType w:val="hybridMultilevel"/>
    <w:tmpl w:val="0262E57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593B074D"/>
    <w:multiLevelType w:val="multilevel"/>
    <w:tmpl w:val="324C13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1AE1879"/>
    <w:multiLevelType w:val="hybridMultilevel"/>
    <w:tmpl w:val="3A7024A6"/>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1" w15:restartNumberingAfterBreak="0">
    <w:nsid w:val="62BB64DA"/>
    <w:multiLevelType w:val="hybridMultilevel"/>
    <w:tmpl w:val="15A850C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65E675D3"/>
    <w:multiLevelType w:val="hybridMultilevel"/>
    <w:tmpl w:val="D176337E"/>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3" w15:restartNumberingAfterBreak="0">
    <w:nsid w:val="67574B13"/>
    <w:multiLevelType w:val="hybridMultilevel"/>
    <w:tmpl w:val="196805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6B5F6F1E"/>
    <w:multiLevelType w:val="hybridMultilevel"/>
    <w:tmpl w:val="3F92594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746D49F7"/>
    <w:multiLevelType w:val="multilevel"/>
    <w:tmpl w:val="94A4C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43632160">
    <w:abstractNumId w:val="15"/>
  </w:num>
  <w:num w:numId="2" w16cid:durableId="1507205055">
    <w:abstractNumId w:val="2"/>
  </w:num>
  <w:num w:numId="3" w16cid:durableId="101193736">
    <w:abstractNumId w:val="9"/>
  </w:num>
  <w:num w:numId="4" w16cid:durableId="289478518">
    <w:abstractNumId w:val="12"/>
  </w:num>
  <w:num w:numId="5" w16cid:durableId="227425661">
    <w:abstractNumId w:val="7"/>
  </w:num>
  <w:num w:numId="6" w16cid:durableId="500778978">
    <w:abstractNumId w:val="14"/>
  </w:num>
  <w:num w:numId="7" w16cid:durableId="993337142">
    <w:abstractNumId w:val="0"/>
  </w:num>
  <w:num w:numId="8" w16cid:durableId="1573735803">
    <w:abstractNumId w:val="4"/>
  </w:num>
  <w:num w:numId="9" w16cid:durableId="1430272120">
    <w:abstractNumId w:val="11"/>
  </w:num>
  <w:num w:numId="10" w16cid:durableId="1885436590">
    <w:abstractNumId w:val="6"/>
  </w:num>
  <w:num w:numId="11" w16cid:durableId="1134716227">
    <w:abstractNumId w:val="8"/>
  </w:num>
  <w:num w:numId="12" w16cid:durableId="1685090591">
    <w:abstractNumId w:val="1"/>
  </w:num>
  <w:num w:numId="13" w16cid:durableId="705179346">
    <w:abstractNumId w:val="13"/>
  </w:num>
  <w:num w:numId="14" w16cid:durableId="865019913">
    <w:abstractNumId w:val="10"/>
  </w:num>
  <w:num w:numId="15" w16cid:durableId="245381867">
    <w:abstractNumId w:val="3"/>
  </w:num>
  <w:num w:numId="16" w16cid:durableId="1532261472">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eep Bušin">
    <w15:presenceInfo w15:providerId="AD" w15:userId="S::Peep.Busin@kliimaministeerium.ee::4199227d-a3aa-4e0d-84ef-7c72258c5407"/>
  </w15:person>
  <w15:person w15:author="Kaisa Tähe - RAM">
    <w15:presenceInfo w15:providerId="AD" w15:userId="S::kaisa.tahe@fin.ee::3a6ebaf0-ac7d-41a8-9dcd-e693f55216d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47F7"/>
    <w:rsid w:val="000079C5"/>
    <w:rsid w:val="00027893"/>
    <w:rsid w:val="00032D87"/>
    <w:rsid w:val="00083831"/>
    <w:rsid w:val="000A0AEC"/>
    <w:rsid w:val="000A5850"/>
    <w:rsid w:val="000C6858"/>
    <w:rsid w:val="000F04AB"/>
    <w:rsid w:val="000F2F96"/>
    <w:rsid w:val="001167C6"/>
    <w:rsid w:val="001338D1"/>
    <w:rsid w:val="001701DB"/>
    <w:rsid w:val="00173DCA"/>
    <w:rsid w:val="00176FF9"/>
    <w:rsid w:val="00193178"/>
    <w:rsid w:val="001A039C"/>
    <w:rsid w:val="001B6F38"/>
    <w:rsid w:val="001B7850"/>
    <w:rsid w:val="001B7DF9"/>
    <w:rsid w:val="001C055F"/>
    <w:rsid w:val="001E0B0A"/>
    <w:rsid w:val="001E3843"/>
    <w:rsid w:val="001F4394"/>
    <w:rsid w:val="001F4613"/>
    <w:rsid w:val="001F4B04"/>
    <w:rsid w:val="0020462F"/>
    <w:rsid w:val="00230812"/>
    <w:rsid w:val="002342CB"/>
    <w:rsid w:val="002353E0"/>
    <w:rsid w:val="00236DD2"/>
    <w:rsid w:val="00273EC3"/>
    <w:rsid w:val="00273FEE"/>
    <w:rsid w:val="00292B23"/>
    <w:rsid w:val="0029495E"/>
    <w:rsid w:val="002A131A"/>
    <w:rsid w:val="002A221B"/>
    <w:rsid w:val="00310112"/>
    <w:rsid w:val="00357EEA"/>
    <w:rsid w:val="00366058"/>
    <w:rsid w:val="0037489F"/>
    <w:rsid w:val="00393C03"/>
    <w:rsid w:val="003960D6"/>
    <w:rsid w:val="003974CA"/>
    <w:rsid w:val="003D78C5"/>
    <w:rsid w:val="003E66F4"/>
    <w:rsid w:val="004178F1"/>
    <w:rsid w:val="004314E9"/>
    <w:rsid w:val="00435C56"/>
    <w:rsid w:val="00444784"/>
    <w:rsid w:val="00446FEF"/>
    <w:rsid w:val="00455229"/>
    <w:rsid w:val="00470575"/>
    <w:rsid w:val="004947EF"/>
    <w:rsid w:val="004A6B62"/>
    <w:rsid w:val="004D6913"/>
    <w:rsid w:val="004E2108"/>
    <w:rsid w:val="0050221A"/>
    <w:rsid w:val="00547DF3"/>
    <w:rsid w:val="005505A7"/>
    <w:rsid w:val="0055539D"/>
    <w:rsid w:val="00561467"/>
    <w:rsid w:val="0057472A"/>
    <w:rsid w:val="00587970"/>
    <w:rsid w:val="00594ED7"/>
    <w:rsid w:val="005D1C01"/>
    <w:rsid w:val="005E3E34"/>
    <w:rsid w:val="00606020"/>
    <w:rsid w:val="00647F12"/>
    <w:rsid w:val="006566B2"/>
    <w:rsid w:val="006914C4"/>
    <w:rsid w:val="0069311C"/>
    <w:rsid w:val="006B7A39"/>
    <w:rsid w:val="006D2609"/>
    <w:rsid w:val="006D3726"/>
    <w:rsid w:val="006D6BD3"/>
    <w:rsid w:val="006E3B3C"/>
    <w:rsid w:val="006F27A3"/>
    <w:rsid w:val="006F6A00"/>
    <w:rsid w:val="0070711E"/>
    <w:rsid w:val="007114C4"/>
    <w:rsid w:val="00732557"/>
    <w:rsid w:val="00755B9A"/>
    <w:rsid w:val="00757C60"/>
    <w:rsid w:val="00761340"/>
    <w:rsid w:val="00761D3E"/>
    <w:rsid w:val="00772157"/>
    <w:rsid w:val="0078119B"/>
    <w:rsid w:val="007820DF"/>
    <w:rsid w:val="00785E79"/>
    <w:rsid w:val="00790664"/>
    <w:rsid w:val="007A02E6"/>
    <w:rsid w:val="007A0E4E"/>
    <w:rsid w:val="007B09F8"/>
    <w:rsid w:val="007E4CB9"/>
    <w:rsid w:val="007E6672"/>
    <w:rsid w:val="008464A6"/>
    <w:rsid w:val="008502F5"/>
    <w:rsid w:val="008514B1"/>
    <w:rsid w:val="00874700"/>
    <w:rsid w:val="008800D0"/>
    <w:rsid w:val="0088424F"/>
    <w:rsid w:val="008869F5"/>
    <w:rsid w:val="008A5DF3"/>
    <w:rsid w:val="008B184A"/>
    <w:rsid w:val="008B2ACE"/>
    <w:rsid w:val="008D155A"/>
    <w:rsid w:val="008E41DA"/>
    <w:rsid w:val="008E5035"/>
    <w:rsid w:val="008E74C2"/>
    <w:rsid w:val="008F3692"/>
    <w:rsid w:val="008F65BD"/>
    <w:rsid w:val="00923FB9"/>
    <w:rsid w:val="00941720"/>
    <w:rsid w:val="009569B0"/>
    <w:rsid w:val="009779A4"/>
    <w:rsid w:val="0099316D"/>
    <w:rsid w:val="009B202F"/>
    <w:rsid w:val="009E2813"/>
    <w:rsid w:val="00A16E55"/>
    <w:rsid w:val="00A2648D"/>
    <w:rsid w:val="00A26C0F"/>
    <w:rsid w:val="00A3210F"/>
    <w:rsid w:val="00A64A8A"/>
    <w:rsid w:val="00A66E54"/>
    <w:rsid w:val="00A85B8E"/>
    <w:rsid w:val="00A94D26"/>
    <w:rsid w:val="00AE1094"/>
    <w:rsid w:val="00AE45AD"/>
    <w:rsid w:val="00AF30E8"/>
    <w:rsid w:val="00AF3775"/>
    <w:rsid w:val="00AF7193"/>
    <w:rsid w:val="00B16EC0"/>
    <w:rsid w:val="00B4029D"/>
    <w:rsid w:val="00B45001"/>
    <w:rsid w:val="00B5067A"/>
    <w:rsid w:val="00B72DD3"/>
    <w:rsid w:val="00BC331D"/>
    <w:rsid w:val="00BE4702"/>
    <w:rsid w:val="00BF048F"/>
    <w:rsid w:val="00C02CEE"/>
    <w:rsid w:val="00C07504"/>
    <w:rsid w:val="00C17D77"/>
    <w:rsid w:val="00C36711"/>
    <w:rsid w:val="00C401ED"/>
    <w:rsid w:val="00C4732E"/>
    <w:rsid w:val="00C65227"/>
    <w:rsid w:val="00C661F1"/>
    <w:rsid w:val="00C812DD"/>
    <w:rsid w:val="00CA6460"/>
    <w:rsid w:val="00CB6A8F"/>
    <w:rsid w:val="00CC719B"/>
    <w:rsid w:val="00CD2DF1"/>
    <w:rsid w:val="00CF5048"/>
    <w:rsid w:val="00D0068B"/>
    <w:rsid w:val="00D11246"/>
    <w:rsid w:val="00D11558"/>
    <w:rsid w:val="00D220BA"/>
    <w:rsid w:val="00D27572"/>
    <w:rsid w:val="00D33492"/>
    <w:rsid w:val="00D40ED7"/>
    <w:rsid w:val="00D42B8C"/>
    <w:rsid w:val="00D67DA8"/>
    <w:rsid w:val="00D70598"/>
    <w:rsid w:val="00D719F4"/>
    <w:rsid w:val="00D72CFF"/>
    <w:rsid w:val="00D91421"/>
    <w:rsid w:val="00D91801"/>
    <w:rsid w:val="00D935A5"/>
    <w:rsid w:val="00D96D49"/>
    <w:rsid w:val="00D97740"/>
    <w:rsid w:val="00DA3087"/>
    <w:rsid w:val="00DB47F7"/>
    <w:rsid w:val="00DE6234"/>
    <w:rsid w:val="00DF7474"/>
    <w:rsid w:val="00E00798"/>
    <w:rsid w:val="00E151BB"/>
    <w:rsid w:val="00E20FAD"/>
    <w:rsid w:val="00E7478E"/>
    <w:rsid w:val="00EA7F45"/>
    <w:rsid w:val="00EC2CDC"/>
    <w:rsid w:val="00EC6BF0"/>
    <w:rsid w:val="00ED1E33"/>
    <w:rsid w:val="00ED3EC7"/>
    <w:rsid w:val="00EE3091"/>
    <w:rsid w:val="00F00581"/>
    <w:rsid w:val="00F040B4"/>
    <w:rsid w:val="00F17697"/>
    <w:rsid w:val="00F44B7D"/>
    <w:rsid w:val="00F95968"/>
    <w:rsid w:val="00FB7FAC"/>
    <w:rsid w:val="00FC6660"/>
    <w:rsid w:val="050F7A45"/>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2A84E"/>
  <w15:chartTrackingRefBased/>
  <w15:docId w15:val="{FEF37D27-7103-4003-B3DD-86A9BBB1F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DB47F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DB47F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DB47F7"/>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DB47F7"/>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DB47F7"/>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DB47F7"/>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DB47F7"/>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DB47F7"/>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DB47F7"/>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DB47F7"/>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DB47F7"/>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DB47F7"/>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DB47F7"/>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DB47F7"/>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DB47F7"/>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DB47F7"/>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DB47F7"/>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DB47F7"/>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DB47F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DB47F7"/>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DB47F7"/>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DB47F7"/>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DB47F7"/>
    <w:pPr>
      <w:spacing w:before="160"/>
      <w:jc w:val="center"/>
    </w:pPr>
    <w:rPr>
      <w:i/>
      <w:iCs/>
      <w:color w:val="404040" w:themeColor="text1" w:themeTint="BF"/>
    </w:rPr>
  </w:style>
  <w:style w:type="character" w:customStyle="1" w:styleId="TsitaatMrk">
    <w:name w:val="Tsitaat Märk"/>
    <w:basedOn w:val="Liguvaikefont"/>
    <w:link w:val="Tsitaat"/>
    <w:uiPriority w:val="29"/>
    <w:rsid w:val="00DB47F7"/>
    <w:rPr>
      <w:i/>
      <w:iCs/>
      <w:color w:val="404040" w:themeColor="text1" w:themeTint="BF"/>
    </w:rPr>
  </w:style>
  <w:style w:type="paragraph" w:styleId="Loendilik">
    <w:name w:val="List Paragraph"/>
    <w:aliases w:val="Mummuga loetelu,List (bullet)"/>
    <w:basedOn w:val="Normaallaad"/>
    <w:link w:val="LoendilikMrk"/>
    <w:uiPriority w:val="34"/>
    <w:qFormat/>
    <w:rsid w:val="00DB47F7"/>
    <w:pPr>
      <w:ind w:left="720"/>
      <w:contextualSpacing/>
    </w:pPr>
  </w:style>
  <w:style w:type="character" w:styleId="Selgeltmrgatavrhutus">
    <w:name w:val="Intense Emphasis"/>
    <w:basedOn w:val="Liguvaikefont"/>
    <w:uiPriority w:val="21"/>
    <w:qFormat/>
    <w:rsid w:val="00DB47F7"/>
    <w:rPr>
      <w:i/>
      <w:iCs/>
      <w:color w:val="0F4761" w:themeColor="accent1" w:themeShade="BF"/>
    </w:rPr>
  </w:style>
  <w:style w:type="paragraph" w:styleId="Selgeltmrgatavtsitaat">
    <w:name w:val="Intense Quote"/>
    <w:basedOn w:val="Normaallaad"/>
    <w:next w:val="Normaallaad"/>
    <w:link w:val="SelgeltmrgatavtsitaatMrk"/>
    <w:uiPriority w:val="30"/>
    <w:qFormat/>
    <w:rsid w:val="00DB47F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DB47F7"/>
    <w:rPr>
      <w:i/>
      <w:iCs/>
      <w:color w:val="0F4761" w:themeColor="accent1" w:themeShade="BF"/>
    </w:rPr>
  </w:style>
  <w:style w:type="character" w:styleId="Selgeltmrgatavviide">
    <w:name w:val="Intense Reference"/>
    <w:basedOn w:val="Liguvaikefont"/>
    <w:uiPriority w:val="32"/>
    <w:qFormat/>
    <w:rsid w:val="00DB47F7"/>
    <w:rPr>
      <w:b/>
      <w:bCs/>
      <w:smallCaps/>
      <w:color w:val="0F4761" w:themeColor="accent1" w:themeShade="BF"/>
      <w:spacing w:val="5"/>
    </w:rPr>
  </w:style>
  <w:style w:type="table" w:styleId="Kontuurtabel">
    <w:name w:val="Table Grid"/>
    <w:basedOn w:val="Normaaltabel"/>
    <w:uiPriority w:val="39"/>
    <w:rsid w:val="00DB47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s">
    <w:name w:val="header"/>
    <w:basedOn w:val="Normaallaad"/>
    <w:link w:val="PisMrk"/>
    <w:uiPriority w:val="99"/>
    <w:unhideWhenUsed/>
    <w:rsid w:val="00DA3087"/>
    <w:pPr>
      <w:tabs>
        <w:tab w:val="center" w:pos="4536"/>
        <w:tab w:val="right" w:pos="9072"/>
      </w:tabs>
      <w:spacing w:after="0" w:line="240" w:lineRule="auto"/>
    </w:pPr>
  </w:style>
  <w:style w:type="character" w:customStyle="1" w:styleId="PisMrk">
    <w:name w:val="Päis Märk"/>
    <w:basedOn w:val="Liguvaikefont"/>
    <w:link w:val="Pis"/>
    <w:uiPriority w:val="99"/>
    <w:rsid w:val="00DA3087"/>
  </w:style>
  <w:style w:type="paragraph" w:styleId="Jalus">
    <w:name w:val="footer"/>
    <w:basedOn w:val="Normaallaad"/>
    <w:link w:val="JalusMrk"/>
    <w:uiPriority w:val="99"/>
    <w:unhideWhenUsed/>
    <w:rsid w:val="00DA3087"/>
    <w:pPr>
      <w:tabs>
        <w:tab w:val="center" w:pos="4536"/>
        <w:tab w:val="right" w:pos="9072"/>
      </w:tabs>
      <w:spacing w:after="0" w:line="240" w:lineRule="auto"/>
    </w:pPr>
  </w:style>
  <w:style w:type="character" w:customStyle="1" w:styleId="JalusMrk">
    <w:name w:val="Jalus Märk"/>
    <w:basedOn w:val="Liguvaikefont"/>
    <w:link w:val="Jalus"/>
    <w:uiPriority w:val="99"/>
    <w:rsid w:val="00DA3087"/>
  </w:style>
  <w:style w:type="character" w:styleId="Hperlink">
    <w:name w:val="Hyperlink"/>
    <w:basedOn w:val="Liguvaikefont"/>
    <w:uiPriority w:val="99"/>
    <w:unhideWhenUsed/>
    <w:rsid w:val="008E74C2"/>
    <w:rPr>
      <w:color w:val="467886" w:themeColor="hyperlink"/>
      <w:u w:val="single"/>
    </w:rPr>
  </w:style>
  <w:style w:type="character" w:styleId="Lahendamatamainimine">
    <w:name w:val="Unresolved Mention"/>
    <w:basedOn w:val="Liguvaikefont"/>
    <w:uiPriority w:val="99"/>
    <w:semiHidden/>
    <w:unhideWhenUsed/>
    <w:rsid w:val="008E74C2"/>
    <w:rPr>
      <w:color w:val="605E5C"/>
      <w:shd w:val="clear" w:color="auto" w:fill="E1DFDD"/>
    </w:rPr>
  </w:style>
  <w:style w:type="character" w:styleId="Kommentaariviide">
    <w:name w:val="annotation reference"/>
    <w:basedOn w:val="Liguvaikefont"/>
    <w:uiPriority w:val="99"/>
    <w:semiHidden/>
    <w:unhideWhenUsed/>
    <w:rsid w:val="00C07504"/>
    <w:rPr>
      <w:sz w:val="16"/>
      <w:szCs w:val="16"/>
    </w:rPr>
  </w:style>
  <w:style w:type="paragraph" w:styleId="Kommentaaritekst">
    <w:name w:val="annotation text"/>
    <w:basedOn w:val="Normaallaad"/>
    <w:link w:val="KommentaaritekstMrk"/>
    <w:uiPriority w:val="99"/>
    <w:unhideWhenUsed/>
    <w:rsid w:val="00C07504"/>
    <w:pPr>
      <w:spacing w:before="120" w:after="120" w:line="240" w:lineRule="auto"/>
    </w:pPr>
    <w:rPr>
      <w:rFonts w:ascii="Times New Roman" w:eastAsia="Times New Roman" w:hAnsi="Times New Roman" w:cs="Times New Roman"/>
      <w:kern w:val="0"/>
      <w:sz w:val="20"/>
      <w:szCs w:val="20"/>
      <w:lang w:val="en-GB" w:eastAsia="et-EE"/>
      <w14:ligatures w14:val="none"/>
    </w:rPr>
  </w:style>
  <w:style w:type="character" w:customStyle="1" w:styleId="KommentaaritekstMrk">
    <w:name w:val="Kommentaari tekst Märk"/>
    <w:basedOn w:val="Liguvaikefont"/>
    <w:link w:val="Kommentaaritekst"/>
    <w:uiPriority w:val="99"/>
    <w:rsid w:val="00C07504"/>
    <w:rPr>
      <w:rFonts w:ascii="Times New Roman" w:eastAsia="Times New Roman" w:hAnsi="Times New Roman" w:cs="Times New Roman"/>
      <w:kern w:val="0"/>
      <w:sz w:val="20"/>
      <w:szCs w:val="20"/>
      <w:lang w:val="en-GB" w:eastAsia="et-EE"/>
      <w14:ligatures w14:val="none"/>
    </w:rPr>
  </w:style>
  <w:style w:type="character" w:styleId="Klastatudhperlink">
    <w:name w:val="FollowedHyperlink"/>
    <w:basedOn w:val="Liguvaikefont"/>
    <w:uiPriority w:val="99"/>
    <w:semiHidden/>
    <w:unhideWhenUsed/>
    <w:rsid w:val="00772157"/>
    <w:rPr>
      <w:color w:val="96607D" w:themeColor="followedHyperlink"/>
      <w:u w:val="single"/>
    </w:rPr>
  </w:style>
  <w:style w:type="paragraph" w:styleId="Redaktsioon">
    <w:name w:val="Revision"/>
    <w:hidden/>
    <w:uiPriority w:val="99"/>
    <w:semiHidden/>
    <w:rsid w:val="00173DCA"/>
    <w:pPr>
      <w:spacing w:after="0" w:line="240" w:lineRule="auto"/>
    </w:pPr>
  </w:style>
  <w:style w:type="character" w:customStyle="1" w:styleId="LoendilikMrk">
    <w:name w:val="Loendi lõik Märk"/>
    <w:aliases w:val="Mummuga loetelu Märk,List (bullet) Märk"/>
    <w:basedOn w:val="Liguvaikefont"/>
    <w:link w:val="Loendilik"/>
    <w:uiPriority w:val="34"/>
    <w:locked/>
    <w:rsid w:val="00176FF9"/>
  </w:style>
  <w:style w:type="character" w:customStyle="1" w:styleId="cf01">
    <w:name w:val="cf01"/>
    <w:basedOn w:val="Liguvaikefont"/>
    <w:rsid w:val="006D3726"/>
    <w:rPr>
      <w:rFonts w:ascii="Segoe UI" w:hAnsi="Segoe UI" w:cs="Segoe UI" w:hint="default"/>
      <w:sz w:val="18"/>
      <w:szCs w:val="18"/>
    </w:rPr>
  </w:style>
  <w:style w:type="paragraph" w:styleId="Normaallaadveeb">
    <w:name w:val="Normal (Web)"/>
    <w:basedOn w:val="Normaallaad"/>
    <w:uiPriority w:val="99"/>
    <w:semiHidden/>
    <w:unhideWhenUsed/>
    <w:rsid w:val="004A6B62"/>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character" w:styleId="Tugev">
    <w:name w:val="Strong"/>
    <w:basedOn w:val="Liguvaikefont"/>
    <w:uiPriority w:val="22"/>
    <w:qFormat/>
    <w:rsid w:val="004A6B62"/>
    <w:rPr>
      <w:b/>
      <w:bCs/>
    </w:rPr>
  </w:style>
  <w:style w:type="paragraph" w:styleId="Kommentaariteema">
    <w:name w:val="annotation subject"/>
    <w:basedOn w:val="Kommentaaritekst"/>
    <w:next w:val="Kommentaaritekst"/>
    <w:link w:val="KommentaariteemaMrk"/>
    <w:uiPriority w:val="99"/>
    <w:semiHidden/>
    <w:unhideWhenUsed/>
    <w:rsid w:val="00D935A5"/>
    <w:pPr>
      <w:spacing w:before="0" w:after="160"/>
    </w:pPr>
    <w:rPr>
      <w:rFonts w:asciiTheme="minorHAnsi" w:eastAsiaTheme="minorHAnsi" w:hAnsiTheme="minorHAnsi" w:cstheme="minorBidi"/>
      <w:b/>
      <w:bCs/>
      <w:kern w:val="2"/>
      <w:lang w:val="et-EE" w:eastAsia="en-US"/>
      <w14:ligatures w14:val="standardContextual"/>
    </w:rPr>
  </w:style>
  <w:style w:type="character" w:customStyle="1" w:styleId="KommentaariteemaMrk">
    <w:name w:val="Kommentaari teema Märk"/>
    <w:basedOn w:val="KommentaaritekstMrk"/>
    <w:link w:val="Kommentaariteema"/>
    <w:uiPriority w:val="99"/>
    <w:semiHidden/>
    <w:rsid w:val="00D935A5"/>
    <w:rPr>
      <w:rFonts w:ascii="Times New Roman" w:eastAsia="Times New Roman" w:hAnsi="Times New Roman" w:cs="Times New Roman"/>
      <w:b/>
      <w:bCs/>
      <w:kern w:val="0"/>
      <w:sz w:val="20"/>
      <w:szCs w:val="20"/>
      <w:lang w:val="en-GB" w:eastAsia="et-EE"/>
      <w14:ligatures w14:val="none"/>
    </w:rPr>
  </w:style>
  <w:style w:type="paragraph" w:styleId="Allmrkusetekst">
    <w:name w:val="footnote text"/>
    <w:basedOn w:val="Normaallaad"/>
    <w:link w:val="AllmrkusetekstMrk"/>
    <w:uiPriority w:val="99"/>
    <w:semiHidden/>
    <w:unhideWhenUsed/>
    <w:rsid w:val="00B45001"/>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B45001"/>
    <w:rPr>
      <w:sz w:val="20"/>
      <w:szCs w:val="20"/>
    </w:rPr>
  </w:style>
  <w:style w:type="character" w:styleId="Allmrkuseviide">
    <w:name w:val="footnote reference"/>
    <w:basedOn w:val="Liguvaikefont"/>
    <w:uiPriority w:val="99"/>
    <w:semiHidden/>
    <w:unhideWhenUsed/>
    <w:rsid w:val="00B45001"/>
    <w:rPr>
      <w:vertAlign w:val="superscript"/>
    </w:rPr>
  </w:style>
  <w:style w:type="paragraph" w:styleId="HTML-eelvormindatud">
    <w:name w:val="HTML Preformatted"/>
    <w:basedOn w:val="Normaallaad"/>
    <w:link w:val="HTML-eelvormindatudMrk"/>
    <w:uiPriority w:val="99"/>
    <w:semiHidden/>
    <w:unhideWhenUsed/>
    <w:rsid w:val="00C812DD"/>
    <w:pPr>
      <w:spacing w:after="0" w:line="240" w:lineRule="auto"/>
    </w:pPr>
    <w:rPr>
      <w:rFonts w:ascii="Consolas" w:hAnsi="Consolas"/>
      <w:sz w:val="20"/>
      <w:szCs w:val="20"/>
    </w:rPr>
  </w:style>
  <w:style w:type="character" w:customStyle="1" w:styleId="HTML-eelvormindatudMrk">
    <w:name w:val="HTML-eelvormindatud Märk"/>
    <w:basedOn w:val="Liguvaikefont"/>
    <w:link w:val="HTML-eelvormindatud"/>
    <w:uiPriority w:val="99"/>
    <w:semiHidden/>
    <w:rsid w:val="00C812DD"/>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4999943">
      <w:bodyDiv w:val="1"/>
      <w:marLeft w:val="0"/>
      <w:marRight w:val="0"/>
      <w:marTop w:val="0"/>
      <w:marBottom w:val="0"/>
      <w:divBdr>
        <w:top w:val="none" w:sz="0" w:space="0" w:color="auto"/>
        <w:left w:val="none" w:sz="0" w:space="0" w:color="auto"/>
        <w:bottom w:val="none" w:sz="0" w:space="0" w:color="auto"/>
        <w:right w:val="none" w:sz="0" w:space="0" w:color="auto"/>
      </w:divBdr>
    </w:div>
    <w:div w:id="242447918">
      <w:bodyDiv w:val="1"/>
      <w:marLeft w:val="0"/>
      <w:marRight w:val="0"/>
      <w:marTop w:val="0"/>
      <w:marBottom w:val="0"/>
      <w:divBdr>
        <w:top w:val="none" w:sz="0" w:space="0" w:color="auto"/>
        <w:left w:val="none" w:sz="0" w:space="0" w:color="auto"/>
        <w:bottom w:val="none" w:sz="0" w:space="0" w:color="auto"/>
        <w:right w:val="none" w:sz="0" w:space="0" w:color="auto"/>
      </w:divBdr>
    </w:div>
    <w:div w:id="288165577">
      <w:bodyDiv w:val="1"/>
      <w:marLeft w:val="0"/>
      <w:marRight w:val="0"/>
      <w:marTop w:val="0"/>
      <w:marBottom w:val="0"/>
      <w:divBdr>
        <w:top w:val="none" w:sz="0" w:space="0" w:color="auto"/>
        <w:left w:val="none" w:sz="0" w:space="0" w:color="auto"/>
        <w:bottom w:val="none" w:sz="0" w:space="0" w:color="auto"/>
        <w:right w:val="none" w:sz="0" w:space="0" w:color="auto"/>
      </w:divBdr>
    </w:div>
    <w:div w:id="404881800">
      <w:bodyDiv w:val="1"/>
      <w:marLeft w:val="0"/>
      <w:marRight w:val="0"/>
      <w:marTop w:val="0"/>
      <w:marBottom w:val="0"/>
      <w:divBdr>
        <w:top w:val="none" w:sz="0" w:space="0" w:color="auto"/>
        <w:left w:val="none" w:sz="0" w:space="0" w:color="auto"/>
        <w:bottom w:val="none" w:sz="0" w:space="0" w:color="auto"/>
        <w:right w:val="none" w:sz="0" w:space="0" w:color="auto"/>
      </w:divBdr>
    </w:div>
    <w:div w:id="446583862">
      <w:bodyDiv w:val="1"/>
      <w:marLeft w:val="0"/>
      <w:marRight w:val="0"/>
      <w:marTop w:val="0"/>
      <w:marBottom w:val="0"/>
      <w:divBdr>
        <w:top w:val="none" w:sz="0" w:space="0" w:color="auto"/>
        <w:left w:val="none" w:sz="0" w:space="0" w:color="auto"/>
        <w:bottom w:val="none" w:sz="0" w:space="0" w:color="auto"/>
        <w:right w:val="none" w:sz="0" w:space="0" w:color="auto"/>
      </w:divBdr>
    </w:div>
    <w:div w:id="479616010">
      <w:bodyDiv w:val="1"/>
      <w:marLeft w:val="0"/>
      <w:marRight w:val="0"/>
      <w:marTop w:val="0"/>
      <w:marBottom w:val="0"/>
      <w:divBdr>
        <w:top w:val="none" w:sz="0" w:space="0" w:color="auto"/>
        <w:left w:val="none" w:sz="0" w:space="0" w:color="auto"/>
        <w:bottom w:val="none" w:sz="0" w:space="0" w:color="auto"/>
        <w:right w:val="none" w:sz="0" w:space="0" w:color="auto"/>
      </w:divBdr>
    </w:div>
    <w:div w:id="560485666">
      <w:bodyDiv w:val="1"/>
      <w:marLeft w:val="0"/>
      <w:marRight w:val="0"/>
      <w:marTop w:val="0"/>
      <w:marBottom w:val="0"/>
      <w:divBdr>
        <w:top w:val="none" w:sz="0" w:space="0" w:color="auto"/>
        <w:left w:val="none" w:sz="0" w:space="0" w:color="auto"/>
        <w:bottom w:val="none" w:sz="0" w:space="0" w:color="auto"/>
        <w:right w:val="none" w:sz="0" w:space="0" w:color="auto"/>
      </w:divBdr>
    </w:div>
    <w:div w:id="606353464">
      <w:bodyDiv w:val="1"/>
      <w:marLeft w:val="0"/>
      <w:marRight w:val="0"/>
      <w:marTop w:val="0"/>
      <w:marBottom w:val="0"/>
      <w:divBdr>
        <w:top w:val="none" w:sz="0" w:space="0" w:color="auto"/>
        <w:left w:val="none" w:sz="0" w:space="0" w:color="auto"/>
        <w:bottom w:val="none" w:sz="0" w:space="0" w:color="auto"/>
        <w:right w:val="none" w:sz="0" w:space="0" w:color="auto"/>
      </w:divBdr>
    </w:div>
    <w:div w:id="752437933">
      <w:bodyDiv w:val="1"/>
      <w:marLeft w:val="0"/>
      <w:marRight w:val="0"/>
      <w:marTop w:val="0"/>
      <w:marBottom w:val="0"/>
      <w:divBdr>
        <w:top w:val="none" w:sz="0" w:space="0" w:color="auto"/>
        <w:left w:val="none" w:sz="0" w:space="0" w:color="auto"/>
        <w:bottom w:val="none" w:sz="0" w:space="0" w:color="auto"/>
        <w:right w:val="none" w:sz="0" w:space="0" w:color="auto"/>
      </w:divBdr>
    </w:div>
    <w:div w:id="789319641">
      <w:bodyDiv w:val="1"/>
      <w:marLeft w:val="0"/>
      <w:marRight w:val="0"/>
      <w:marTop w:val="0"/>
      <w:marBottom w:val="0"/>
      <w:divBdr>
        <w:top w:val="none" w:sz="0" w:space="0" w:color="auto"/>
        <w:left w:val="none" w:sz="0" w:space="0" w:color="auto"/>
        <w:bottom w:val="none" w:sz="0" w:space="0" w:color="auto"/>
        <w:right w:val="none" w:sz="0" w:space="0" w:color="auto"/>
      </w:divBdr>
    </w:div>
    <w:div w:id="1020399771">
      <w:bodyDiv w:val="1"/>
      <w:marLeft w:val="0"/>
      <w:marRight w:val="0"/>
      <w:marTop w:val="0"/>
      <w:marBottom w:val="0"/>
      <w:divBdr>
        <w:top w:val="none" w:sz="0" w:space="0" w:color="auto"/>
        <w:left w:val="none" w:sz="0" w:space="0" w:color="auto"/>
        <w:bottom w:val="none" w:sz="0" w:space="0" w:color="auto"/>
        <w:right w:val="none" w:sz="0" w:space="0" w:color="auto"/>
      </w:divBdr>
    </w:div>
    <w:div w:id="1103498568">
      <w:bodyDiv w:val="1"/>
      <w:marLeft w:val="0"/>
      <w:marRight w:val="0"/>
      <w:marTop w:val="0"/>
      <w:marBottom w:val="0"/>
      <w:divBdr>
        <w:top w:val="none" w:sz="0" w:space="0" w:color="auto"/>
        <w:left w:val="none" w:sz="0" w:space="0" w:color="auto"/>
        <w:bottom w:val="none" w:sz="0" w:space="0" w:color="auto"/>
        <w:right w:val="none" w:sz="0" w:space="0" w:color="auto"/>
      </w:divBdr>
    </w:div>
    <w:div w:id="1143276160">
      <w:bodyDiv w:val="1"/>
      <w:marLeft w:val="0"/>
      <w:marRight w:val="0"/>
      <w:marTop w:val="0"/>
      <w:marBottom w:val="0"/>
      <w:divBdr>
        <w:top w:val="none" w:sz="0" w:space="0" w:color="auto"/>
        <w:left w:val="none" w:sz="0" w:space="0" w:color="auto"/>
        <w:bottom w:val="none" w:sz="0" w:space="0" w:color="auto"/>
        <w:right w:val="none" w:sz="0" w:space="0" w:color="auto"/>
      </w:divBdr>
    </w:div>
    <w:div w:id="1195389634">
      <w:bodyDiv w:val="1"/>
      <w:marLeft w:val="0"/>
      <w:marRight w:val="0"/>
      <w:marTop w:val="0"/>
      <w:marBottom w:val="0"/>
      <w:divBdr>
        <w:top w:val="none" w:sz="0" w:space="0" w:color="auto"/>
        <w:left w:val="none" w:sz="0" w:space="0" w:color="auto"/>
        <w:bottom w:val="none" w:sz="0" w:space="0" w:color="auto"/>
        <w:right w:val="none" w:sz="0" w:space="0" w:color="auto"/>
      </w:divBdr>
    </w:div>
    <w:div w:id="1225022540">
      <w:bodyDiv w:val="1"/>
      <w:marLeft w:val="0"/>
      <w:marRight w:val="0"/>
      <w:marTop w:val="0"/>
      <w:marBottom w:val="0"/>
      <w:divBdr>
        <w:top w:val="none" w:sz="0" w:space="0" w:color="auto"/>
        <w:left w:val="none" w:sz="0" w:space="0" w:color="auto"/>
        <w:bottom w:val="none" w:sz="0" w:space="0" w:color="auto"/>
        <w:right w:val="none" w:sz="0" w:space="0" w:color="auto"/>
      </w:divBdr>
    </w:div>
    <w:div w:id="1257446022">
      <w:bodyDiv w:val="1"/>
      <w:marLeft w:val="0"/>
      <w:marRight w:val="0"/>
      <w:marTop w:val="0"/>
      <w:marBottom w:val="0"/>
      <w:divBdr>
        <w:top w:val="none" w:sz="0" w:space="0" w:color="auto"/>
        <w:left w:val="none" w:sz="0" w:space="0" w:color="auto"/>
        <w:bottom w:val="none" w:sz="0" w:space="0" w:color="auto"/>
        <w:right w:val="none" w:sz="0" w:space="0" w:color="auto"/>
      </w:divBdr>
    </w:div>
    <w:div w:id="1301808980">
      <w:bodyDiv w:val="1"/>
      <w:marLeft w:val="0"/>
      <w:marRight w:val="0"/>
      <w:marTop w:val="0"/>
      <w:marBottom w:val="0"/>
      <w:divBdr>
        <w:top w:val="none" w:sz="0" w:space="0" w:color="auto"/>
        <w:left w:val="none" w:sz="0" w:space="0" w:color="auto"/>
        <w:bottom w:val="none" w:sz="0" w:space="0" w:color="auto"/>
        <w:right w:val="none" w:sz="0" w:space="0" w:color="auto"/>
      </w:divBdr>
    </w:div>
    <w:div w:id="1309163732">
      <w:bodyDiv w:val="1"/>
      <w:marLeft w:val="0"/>
      <w:marRight w:val="0"/>
      <w:marTop w:val="0"/>
      <w:marBottom w:val="0"/>
      <w:divBdr>
        <w:top w:val="none" w:sz="0" w:space="0" w:color="auto"/>
        <w:left w:val="none" w:sz="0" w:space="0" w:color="auto"/>
        <w:bottom w:val="none" w:sz="0" w:space="0" w:color="auto"/>
        <w:right w:val="none" w:sz="0" w:space="0" w:color="auto"/>
      </w:divBdr>
    </w:div>
    <w:div w:id="1323584122">
      <w:bodyDiv w:val="1"/>
      <w:marLeft w:val="0"/>
      <w:marRight w:val="0"/>
      <w:marTop w:val="0"/>
      <w:marBottom w:val="0"/>
      <w:divBdr>
        <w:top w:val="none" w:sz="0" w:space="0" w:color="auto"/>
        <w:left w:val="none" w:sz="0" w:space="0" w:color="auto"/>
        <w:bottom w:val="none" w:sz="0" w:space="0" w:color="auto"/>
        <w:right w:val="none" w:sz="0" w:space="0" w:color="auto"/>
      </w:divBdr>
    </w:div>
    <w:div w:id="1453668737">
      <w:bodyDiv w:val="1"/>
      <w:marLeft w:val="0"/>
      <w:marRight w:val="0"/>
      <w:marTop w:val="0"/>
      <w:marBottom w:val="0"/>
      <w:divBdr>
        <w:top w:val="none" w:sz="0" w:space="0" w:color="auto"/>
        <w:left w:val="none" w:sz="0" w:space="0" w:color="auto"/>
        <w:bottom w:val="none" w:sz="0" w:space="0" w:color="auto"/>
        <w:right w:val="none" w:sz="0" w:space="0" w:color="auto"/>
      </w:divBdr>
    </w:div>
    <w:div w:id="1775976609">
      <w:bodyDiv w:val="1"/>
      <w:marLeft w:val="0"/>
      <w:marRight w:val="0"/>
      <w:marTop w:val="0"/>
      <w:marBottom w:val="0"/>
      <w:divBdr>
        <w:top w:val="none" w:sz="0" w:space="0" w:color="auto"/>
        <w:left w:val="none" w:sz="0" w:space="0" w:color="auto"/>
        <w:bottom w:val="none" w:sz="0" w:space="0" w:color="auto"/>
        <w:right w:val="none" w:sz="0" w:space="0" w:color="auto"/>
      </w:divBdr>
    </w:div>
    <w:div w:id="1970279567">
      <w:bodyDiv w:val="1"/>
      <w:marLeft w:val="0"/>
      <w:marRight w:val="0"/>
      <w:marTop w:val="0"/>
      <w:marBottom w:val="0"/>
      <w:divBdr>
        <w:top w:val="none" w:sz="0" w:space="0" w:color="auto"/>
        <w:left w:val="none" w:sz="0" w:space="0" w:color="auto"/>
        <w:bottom w:val="none" w:sz="0" w:space="0" w:color="auto"/>
        <w:right w:val="none" w:sz="0" w:space="0" w:color="auto"/>
      </w:divBdr>
    </w:div>
    <w:div w:id="2005543264">
      <w:bodyDiv w:val="1"/>
      <w:marLeft w:val="0"/>
      <w:marRight w:val="0"/>
      <w:marTop w:val="0"/>
      <w:marBottom w:val="0"/>
      <w:divBdr>
        <w:top w:val="none" w:sz="0" w:space="0" w:color="auto"/>
        <w:left w:val="none" w:sz="0" w:space="0" w:color="auto"/>
        <w:bottom w:val="none" w:sz="0" w:space="0" w:color="auto"/>
        <w:right w:val="none" w:sz="0" w:space="0" w:color="auto"/>
      </w:divBdr>
    </w:div>
    <w:div w:id="2035307745">
      <w:bodyDiv w:val="1"/>
      <w:marLeft w:val="0"/>
      <w:marRight w:val="0"/>
      <w:marTop w:val="0"/>
      <w:marBottom w:val="0"/>
      <w:divBdr>
        <w:top w:val="none" w:sz="0" w:space="0" w:color="auto"/>
        <w:left w:val="none" w:sz="0" w:space="0" w:color="auto"/>
        <w:bottom w:val="none" w:sz="0" w:space="0" w:color="auto"/>
        <w:right w:val="none" w:sz="0" w:space="0" w:color="auto"/>
      </w:divBdr>
    </w:div>
    <w:div w:id="2045789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microsoft.com/office/2011/relationships/commentsExtended" Target="commentsExtended.xml"/><Relationship Id="rId18" Type="http://schemas.openxmlformats.org/officeDocument/2006/relationships/hyperlink" Target="https://kasvuhoonegaasid.ee/" TargetMode="External"/><Relationship Id="rId26" Type="http://schemas.openxmlformats.org/officeDocument/2006/relationships/hyperlink" Target="https://www.riigiteataja.ee/akt/120092024001" TargetMode="External"/><Relationship Id="rId21" Type="http://schemas.openxmlformats.org/officeDocument/2006/relationships/hyperlink" Target="https://kasvuhoonegaasid.ee/" TargetMode="External"/><Relationship Id="rId34"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comments" Target="comments.xml"/><Relationship Id="rId17" Type="http://schemas.openxmlformats.org/officeDocument/2006/relationships/hyperlink" Target="https://kasvuhoonegaasid.ee/" TargetMode="External"/><Relationship Id="rId25" Type="http://schemas.openxmlformats.org/officeDocument/2006/relationships/hyperlink" Target="https://www.riigiteataja.ee/aktilisa/1240/9202/4008/KLIM_m58_lisa.pdf" TargetMode="External"/><Relationship Id="rId33"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hyperlink" Target="https://kasvuhoonegaasid.ee/" TargetMode="External"/><Relationship Id="rId20" Type="http://schemas.openxmlformats.org/officeDocument/2006/relationships/hyperlink" Target="https://kasvuhoonegaasid.ee/" TargetMode="External"/><Relationship Id="rId29" Type="http://schemas.openxmlformats.org/officeDocument/2006/relationships/hyperlink" Target="https://www.fin.ee/sites/default/files/documents/2020-11/ametniku_eetikakoodeks_20.02.2017.pdf"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iigiteataja.ee/akt/124092024008?leiaKehtiv" TargetMode="External"/><Relationship Id="rId24" Type="http://schemas.openxmlformats.org/officeDocument/2006/relationships/hyperlink" Target="https://riigihanked.riik.ee/rhr-web/" TargetMode="External"/><Relationship Id="rId32" Type="http://schemas.openxmlformats.org/officeDocument/2006/relationships/hyperlink" Target="https://www.riigitootaja.ee/rtip-client/login" TargetMode="External"/><Relationship Id="rId37" Type="http://schemas.openxmlformats.org/officeDocument/2006/relationships/theme" Target="theme/theme1.xml"/><Relationship Id="rId5" Type="http://schemas.openxmlformats.org/officeDocument/2006/relationships/styles" Target="styles.xml"/><Relationship Id="rId15" Type="http://schemas.microsoft.com/office/2018/08/relationships/commentsExtensible" Target="commentsExtensible.xml"/><Relationship Id="rId23" Type="http://schemas.openxmlformats.org/officeDocument/2006/relationships/hyperlink" Target="https://www.riigiteataja.ee/aktilisa/1240/9202/4008/KLIM_m58_lisa.pdf" TargetMode="External"/><Relationship Id="rId28" Type="http://schemas.openxmlformats.org/officeDocument/2006/relationships/image" Target="media/image1.png"/><Relationship Id="rId36" Type="http://schemas.microsoft.com/office/2011/relationships/people" Target="people.xml"/><Relationship Id="rId10" Type="http://schemas.openxmlformats.org/officeDocument/2006/relationships/hyperlink" Target="https://www.riigiteataja.ee/akt/124092024008?leiaKehtiv" TargetMode="External"/><Relationship Id="rId19" Type="http://schemas.openxmlformats.org/officeDocument/2006/relationships/hyperlink" Target="https://kasvuhoonegaasid.ee/" TargetMode="External"/><Relationship Id="rId31" Type="http://schemas.openxmlformats.org/officeDocument/2006/relationships/hyperlink" Target="https://www.korruptsioon.ee/sites/default/files/2023-07/korruptsioonivastane_tegevuskava_16.02%20%281%29.pdf" TargetMode="External"/><Relationship Id="rId4" Type="http://schemas.openxmlformats.org/officeDocument/2006/relationships/numbering" Target="numbering.xml"/><Relationship Id="rId9" Type="http://schemas.openxmlformats.org/officeDocument/2006/relationships/endnotes" Target="endnotes.xml"/><Relationship Id="rId14" Type="http://schemas.microsoft.com/office/2016/09/relationships/commentsIds" Target="commentsIds.xml"/><Relationship Id="rId22" Type="http://schemas.openxmlformats.org/officeDocument/2006/relationships/hyperlink" Target="https://riigihanked.riik.ee/rhr-web/" TargetMode="External"/><Relationship Id="rId27" Type="http://schemas.openxmlformats.org/officeDocument/2006/relationships/hyperlink" Target="https://www.fin.ee/sites/default/files/documents/2020-11/ametniku_eetikakoodeks_20.02.2017.pdf" TargetMode="External"/><Relationship Id="rId30" Type="http://schemas.openxmlformats.org/officeDocument/2006/relationships/hyperlink" Target="https://www.fin.ee/riigihaldus-ja-avalik-teenistus-kinnisvara/avalik-teenistus/eetika" TargetMode="External"/><Relationship Id="rId35" Type="http://schemas.openxmlformats.org/officeDocument/2006/relationships/fontTable" Target="fontTable.xml"/><Relationship Id="rId8" Type="http://schemas.openxmlformats.org/officeDocument/2006/relationships/footnotes" Target="footnotes.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2" Type="http://schemas.openxmlformats.org/officeDocument/2006/relationships/hyperlink" Target="https://livekluster.ehr.ee/ui/ehr/v1" TargetMode="External"/><Relationship Id="rId1" Type="http://schemas.openxmlformats.org/officeDocument/2006/relationships/hyperlink" Target="https://www.riigiteataja.ee/akt/106052015002?leiaKehti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82cc016-dcb7-4772-a144-8d57a835eb3e">
      <Terms xmlns="http://schemas.microsoft.com/office/infopath/2007/PartnerControls"/>
    </lcf76f155ced4ddcb4097134ff3c332f>
    <TaxCatchAll xmlns="3d7fb3fa-7f75-4382-a1fe-43b99e0a9782" xsi:nil="true"/>
    <_ApprovalAssignedTo xmlns="982cc016-dcb7-4772-a144-8d57a835eb3e">
      <UserInfo>
        <DisplayName/>
        <AccountId xsi:nil="true"/>
        <AccountType/>
      </UserInfo>
    </_ApprovalAssignedTo>
    <_ApprovalStatus xmlns="982cc016-dcb7-4772-a144-8d57a835eb3e">0</_ApprovalStatus>
    <_ApprovalRespondedBy xmlns="982cc016-dcb7-4772-a144-8d57a835eb3e">
      <UserInfo>
        <DisplayName/>
        <AccountId xsi:nil="true"/>
        <AccountType/>
      </UserInfo>
    </_ApprovalRespondedBy>
    <_ApprovalSentBy xmlns="982cc016-dcb7-4772-a144-8d57a835eb3e">
      <UserInfo>
        <DisplayName/>
        <AccountId xsi:nil="true"/>
        <AccountType/>
      </UserInfo>
    </_ApprovalSentBy>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AEFB93223A0D949B46CEFC92259ABB8" ma:contentTypeVersion="18" ma:contentTypeDescription="Loo uus dokument" ma:contentTypeScope="" ma:versionID="5f12836546184873ff76c2eeba8c6121">
  <xsd:schema xmlns:xsd="http://www.w3.org/2001/XMLSchema" xmlns:xs="http://www.w3.org/2001/XMLSchema" xmlns:p="http://schemas.microsoft.com/office/2006/metadata/properties" xmlns:ns2="982cc016-dcb7-4772-a144-8d57a835eb3e" xmlns:ns3="3d7fb3fa-7f75-4382-a1fe-43b99e0a9782" targetNamespace="http://schemas.microsoft.com/office/2006/metadata/properties" ma:root="true" ma:fieldsID="90cc2dba201eb496d80df97be203b82c" ns2:_="" ns3:_="">
    <xsd:import namespace="982cc016-dcb7-4772-a144-8d57a835eb3e"/>
    <xsd:import namespace="3d7fb3fa-7f75-4382-a1fe-43b99e0a978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BillingMetadata"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element ref="ns2:_ApprovalAssignedTo" minOccurs="0"/>
                <xsd:element ref="ns2:_ApprovalRespondedBy" minOccurs="0"/>
                <xsd:element ref="ns2:_ApprovalSentBy" minOccurs="0"/>
                <xsd:element ref="ns2:_Approval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2cc016-dcb7-4772-a144-8d57a835eb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BillingMetadata" ma:index="12" nillable="true" ma:displayName="MediaServiceBillingMetadata" ma:hidden="true" ma:internalName="MediaServiceBillingMetadata" ma:readOnly="true">
      <xsd:simpleType>
        <xsd:restriction base="dms:Note"/>
      </xsd:simpleType>
    </xsd:element>
    <xsd:element name="MediaServiceDateTaken" ma:index="13" nillable="true" ma:displayName="MediaServiceDateTaken" ma:descriptio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Location" ma:index="17" nillable="true" ma:displayName="Location" ma:description="" ma:indexed="true"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_ApprovalAssignedTo" ma:index="22" nillable="true" ma:displayName="Kinnitajad" ma:list="UserInfo" ma:internalName="_ApprovalAssignedTo"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ApprovalRespondedBy" ma:index="23" nillable="true" ma:displayName="Vastused" ma:list="UserInfo" ma:internalName="_ApprovalRespondedBy"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ApprovalSentBy" ma:index="24" nillable="true" ma:displayName="Kinnituse autor" ma:list="UserInfo" ma:internalName="_ApprovalSentBy"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ApprovalStatus" ma:index="25" nillable="true" ma:displayName="Kinnituse olek" ma:internalName="_Approval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d7fb3fa-7f75-4382-a1fe-43b99e0a9782"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25c6d68b-71d6-403f-952c-69eeaf0e25fd}" ma:internalName="TaxCatchAll" ma:showField="CatchAllData" ma:web="3d7fb3fa-7f75-4382-a1fe-43b99e0a978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5DB138-D744-4469-BA21-8CAADD21C62E}">
  <ds:schemaRefs>
    <ds:schemaRef ds:uri="http://schemas.microsoft.com/office/2006/metadata/properties"/>
    <ds:schemaRef ds:uri="http://schemas.microsoft.com/office/infopath/2007/PartnerControls"/>
    <ds:schemaRef ds:uri="982cc016-dcb7-4772-a144-8d57a835eb3e"/>
    <ds:schemaRef ds:uri="3d7fb3fa-7f75-4382-a1fe-43b99e0a9782"/>
  </ds:schemaRefs>
</ds:datastoreItem>
</file>

<file path=customXml/itemProps2.xml><?xml version="1.0" encoding="utf-8"?>
<ds:datastoreItem xmlns:ds="http://schemas.openxmlformats.org/officeDocument/2006/customXml" ds:itemID="{72C8E7D7-569D-40C2-B51B-EF13B781DC85}"/>
</file>

<file path=customXml/itemProps3.xml><?xml version="1.0" encoding="utf-8"?>
<ds:datastoreItem xmlns:ds="http://schemas.openxmlformats.org/officeDocument/2006/customXml" ds:itemID="{7206B717-35D4-4D84-AE86-229DA8187A6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13</Pages>
  <Words>4707</Words>
  <Characters>31533</Characters>
  <Application>Microsoft Office Word</Application>
  <DocSecurity>0</DocSecurity>
  <Lines>1195</Lines>
  <Paragraphs>235</Paragraphs>
  <ScaleCrop>false</ScaleCrop>
  <HeadingPairs>
    <vt:vector size="2" baseType="variant">
      <vt:variant>
        <vt:lpstr>Pealkiri</vt:lpstr>
      </vt:variant>
      <vt:variant>
        <vt:i4>1</vt:i4>
      </vt:variant>
    </vt:vector>
  </HeadingPairs>
  <TitlesOfParts>
    <vt:vector size="1" baseType="lpstr">
      <vt:lpstr/>
    </vt:vector>
  </TitlesOfParts>
  <Company>EIS</Company>
  <LinksUpToDate>false</LinksUpToDate>
  <CharactersWithSpaces>36086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Kadri Haamer-Tibar</dc:creator>
  <cp:keywords/>
  <dc:description/>
  <cp:lastModifiedBy>Kaisa Tähe - RAM</cp:lastModifiedBy>
  <cp:revision>14</cp:revision>
  <dcterms:created xsi:type="dcterms:W3CDTF">2025-06-02T10:36:00Z</dcterms:created>
  <dcterms:modified xsi:type="dcterms:W3CDTF">2025-10-31T09:04:00Z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2025-01-30T15:00:45Z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9868a89b-7cda-40f8-84e8-cab51b5418b8</vt:lpwstr>
  </property>
  <property fmtid="{D5CDD505-2E9C-101B-9397-08002B2CF9AE}" pid="8" name="MSIP_Label_6bd9ddd1-4d20-43f6-abfa-fc3c07406f94_ContentBits">
    <vt:lpwstr>0</vt:lpwstr>
  </property>
  <property fmtid="{D5CDD505-2E9C-101B-9397-08002B2CF9AE}" pid="9" name="MSIP_Label_defa4170-0d19-0005-0004-bc88714345d2_Enabled">
    <vt:lpwstr>true</vt:lpwstr>
  </property>
  <property fmtid="{D5CDD505-2E9C-101B-9397-08002B2CF9AE}" pid="10" name="MSIP_Label_defa4170-0d19-0005-0004-bc88714345d2_SetDate">
    <vt:lpwstr>2025-06-02T10:36:30Z</vt:lpwstr>
  </property>
  <property fmtid="{D5CDD505-2E9C-101B-9397-08002B2CF9AE}" pid="11" name="MSIP_Label_defa4170-0d19-0005-0004-bc88714345d2_Method">
    <vt:lpwstr>Standard</vt:lpwstr>
  </property>
  <property fmtid="{D5CDD505-2E9C-101B-9397-08002B2CF9AE}" pid="12" name="MSIP_Label_defa4170-0d19-0005-0004-bc88714345d2_Name">
    <vt:lpwstr>defa4170-0d19-0005-0004-bc88714345d2</vt:lpwstr>
  </property>
  <property fmtid="{D5CDD505-2E9C-101B-9397-08002B2CF9AE}" pid="13" name="MSIP_Label_defa4170-0d19-0005-0004-bc88714345d2_SiteId">
    <vt:lpwstr>8fe098d2-428d-4bd4-9803-7195fe96f0e2</vt:lpwstr>
  </property>
  <property fmtid="{D5CDD505-2E9C-101B-9397-08002B2CF9AE}" pid="14" name="MSIP_Label_defa4170-0d19-0005-0004-bc88714345d2_ActionId">
    <vt:lpwstr>67ae5a02-de28-4c87-84fa-2e4325c6186e</vt:lpwstr>
  </property>
  <property fmtid="{D5CDD505-2E9C-101B-9397-08002B2CF9AE}" pid="15" name="MSIP_Label_defa4170-0d19-0005-0004-bc88714345d2_ContentBits">
    <vt:lpwstr>0</vt:lpwstr>
  </property>
  <property fmtid="{D5CDD505-2E9C-101B-9397-08002B2CF9AE}" pid="16" name="MSIP_Label_defa4170-0d19-0005-0004-bc88714345d2_Tag">
    <vt:lpwstr>10, 3, 0, 2</vt:lpwstr>
  </property>
  <property fmtid="{D5CDD505-2E9C-101B-9397-08002B2CF9AE}" pid="17" name="ContentTypeId">
    <vt:lpwstr>0x010100AAEFB93223A0D949B46CEFC92259ABB8</vt:lpwstr>
  </property>
  <property fmtid="{D5CDD505-2E9C-101B-9397-08002B2CF9AE}" pid="18" name="MediaServiceImageTags">
    <vt:lpwstr/>
  </property>
  <property fmtid="{D5CDD505-2E9C-101B-9397-08002B2CF9AE}" pid="19" name="docLang">
    <vt:lpwstr>en</vt:lpwstr>
  </property>
</Properties>
</file>